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2E885998" w:rsidR="009A4EA9" w:rsidRPr="00156D62" w:rsidRDefault="00C244DC" w:rsidP="00A473BE">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ZAŁĄCZNIK NR 1 DO S</w:t>
      </w:r>
      <w:r w:rsidR="009A4EA9" w:rsidRPr="00156D62">
        <w:rPr>
          <w:rFonts w:cstheme="minorHAnsi"/>
          <w:color w:val="000000" w:themeColor="text1"/>
          <w:sz w:val="20"/>
          <w:szCs w:val="20"/>
        </w:rPr>
        <w:t xml:space="preserve">WZ – </w:t>
      </w:r>
      <w:bookmarkEnd w:id="0"/>
      <w:bookmarkEnd w:id="1"/>
      <w:r w:rsidR="00CA09C8">
        <w:rPr>
          <w:rFonts w:cstheme="minorHAnsi"/>
          <w:color w:val="000000" w:themeColor="text1"/>
          <w:sz w:val="20"/>
          <w:szCs w:val="20"/>
        </w:rPr>
        <w:t xml:space="preserve">SZCZEGÓŁOWY </w:t>
      </w:r>
      <w:r w:rsidR="00C20CEF" w:rsidRPr="00156D62">
        <w:rPr>
          <w:rFonts w:cstheme="minorHAnsi"/>
          <w:color w:val="000000" w:themeColor="text1"/>
          <w:sz w:val="20"/>
          <w:szCs w:val="20"/>
        </w:rPr>
        <w:t>OPIS PRZEDMIOTU ZA</w:t>
      </w:r>
      <w:r w:rsidR="00297F27">
        <w:rPr>
          <w:rFonts w:cstheme="minorHAnsi"/>
          <w:color w:val="000000" w:themeColor="text1"/>
          <w:sz w:val="20"/>
          <w:szCs w:val="20"/>
        </w:rPr>
        <w:t>MÓWIENIA</w:t>
      </w:r>
      <w:r w:rsidR="00B9524A">
        <w:rPr>
          <w:rFonts w:cstheme="minorHAnsi"/>
          <w:color w:val="000000" w:themeColor="text1"/>
          <w:sz w:val="20"/>
          <w:szCs w:val="20"/>
        </w:rPr>
        <w:t xml:space="preserve"> dla </w:t>
      </w:r>
      <w:r w:rsidR="00B9524A" w:rsidRPr="00B9524A">
        <w:rPr>
          <w:rFonts w:cstheme="minorHAnsi"/>
          <w:color w:val="C00000"/>
          <w:sz w:val="20"/>
          <w:szCs w:val="20"/>
        </w:rPr>
        <w:t>części 3</w:t>
      </w:r>
    </w:p>
    <w:p w14:paraId="2AAE3FB5" w14:textId="1F08F281" w:rsidR="00A473BE" w:rsidRDefault="00B9524A" w:rsidP="00B9524A">
      <w:pPr>
        <w:pStyle w:val="Akapitzlist"/>
        <w:spacing w:before="120" w:line="276" w:lineRule="auto"/>
        <w:ind w:left="284"/>
        <w:jc w:val="right"/>
        <w:outlineLvl w:val="0"/>
        <w:rPr>
          <w:rFonts w:asciiTheme="minorHAnsi" w:hAnsiTheme="minorHAnsi" w:cstheme="minorHAnsi"/>
          <w:b/>
          <w:sz w:val="20"/>
        </w:rPr>
      </w:pPr>
      <w:r w:rsidRPr="00B9524A">
        <w:rPr>
          <w:rFonts w:asciiTheme="minorHAnsi" w:hAnsiTheme="minorHAnsi" w:cstheme="minorHAnsi"/>
          <w:b/>
          <w:sz w:val="20"/>
        </w:rPr>
        <w:t>POST/DYS/OLD/GZ/02491/2025</w:t>
      </w:r>
    </w:p>
    <w:p w14:paraId="23ACF4C0"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5629F75A" w14:textId="77777777" w:rsidR="00ED239F" w:rsidRDefault="00ED239F" w:rsidP="00ED239F">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Pr>
          <w:rFonts w:asciiTheme="minorHAnsi" w:hAnsiTheme="minorHAnsi" w:cstheme="minorHAnsi"/>
          <w:b/>
          <w:sz w:val="20"/>
        </w:rPr>
        <w:t xml:space="preserve">mówienia </w:t>
      </w:r>
    </w:p>
    <w:p w14:paraId="23030ADE" w14:textId="6A6D4D21" w:rsidR="00ED239F" w:rsidRPr="007457F5" w:rsidRDefault="00ED239F" w:rsidP="0004214C">
      <w:pPr>
        <w:pStyle w:val="Akapitzlist"/>
        <w:numPr>
          <w:ilvl w:val="1"/>
          <w:numId w:val="2"/>
        </w:numPr>
        <w:spacing w:before="120" w:line="276" w:lineRule="auto"/>
        <w:outlineLvl w:val="0"/>
        <w:rPr>
          <w:rFonts w:asciiTheme="minorHAnsi" w:hAnsiTheme="minorHAnsi" w:cstheme="minorHAnsi"/>
          <w:b/>
          <w:sz w:val="20"/>
          <w:u w:val="single"/>
        </w:rPr>
      </w:pPr>
      <w:r w:rsidRPr="005A7035">
        <w:rPr>
          <w:rFonts w:asciiTheme="minorHAnsi" w:hAnsiTheme="minorHAnsi" w:cstheme="minorHAnsi"/>
          <w:sz w:val="20"/>
        </w:rPr>
        <w:t>Przedmiotem postępowania zakupowego j</w:t>
      </w:r>
      <w:r>
        <w:rPr>
          <w:rFonts w:asciiTheme="minorHAnsi" w:hAnsiTheme="minorHAnsi" w:cstheme="minorHAnsi"/>
          <w:sz w:val="20"/>
        </w:rPr>
        <w:t xml:space="preserve">est </w:t>
      </w:r>
      <w:r w:rsidRPr="008B2790">
        <w:rPr>
          <w:rFonts w:asciiTheme="minorHAnsi" w:hAnsiTheme="minorHAnsi" w:cstheme="minorHAnsi"/>
          <w:sz w:val="20"/>
        </w:rPr>
        <w:t>opracowanie dokumentacji projektowej w branży elektroenergetyczne</w:t>
      </w:r>
      <w:r>
        <w:rPr>
          <w:rFonts w:asciiTheme="minorHAnsi" w:hAnsiTheme="minorHAnsi" w:cstheme="minorHAnsi"/>
          <w:sz w:val="20"/>
        </w:rPr>
        <w:t xml:space="preserve">j na terenie działania OŁD w </w:t>
      </w:r>
      <w:r w:rsidR="00652603" w:rsidRPr="00490A97">
        <w:rPr>
          <w:rFonts w:asciiTheme="minorHAnsi" w:hAnsiTheme="minorHAnsi" w:cstheme="minorHAnsi"/>
          <w:b/>
          <w:sz w:val="20"/>
          <w:u w:val="single"/>
        </w:rPr>
        <w:t xml:space="preserve">RE </w:t>
      </w:r>
      <w:r w:rsidR="007848A6">
        <w:rPr>
          <w:rFonts w:asciiTheme="minorHAnsi" w:hAnsiTheme="minorHAnsi" w:cstheme="minorHAnsi"/>
          <w:b/>
          <w:sz w:val="20"/>
          <w:u w:val="single"/>
        </w:rPr>
        <w:t>Sieradz</w:t>
      </w:r>
      <w:r w:rsidR="00884205">
        <w:rPr>
          <w:rFonts w:asciiTheme="minorHAnsi" w:hAnsiTheme="minorHAnsi" w:cstheme="minorHAnsi"/>
          <w:b/>
          <w:sz w:val="20"/>
          <w:u w:val="single"/>
        </w:rPr>
        <w:t xml:space="preserve"> </w:t>
      </w:r>
      <w:r w:rsidR="00DB55E3" w:rsidRPr="00ED53BB">
        <w:rPr>
          <w:rFonts w:asciiTheme="minorHAnsi" w:hAnsiTheme="minorHAnsi" w:cstheme="minorHAnsi"/>
          <w:sz w:val="20"/>
        </w:rPr>
        <w:t>dla zadania pn.</w:t>
      </w:r>
      <w:r w:rsidR="00DB55E3" w:rsidRPr="00DB55E3">
        <w:rPr>
          <w:rFonts w:asciiTheme="minorHAnsi" w:hAnsiTheme="minorHAnsi" w:cstheme="minorHAnsi"/>
          <w:b/>
          <w:sz w:val="20"/>
          <w:u w:val="single"/>
        </w:rPr>
        <w:t xml:space="preserve"> „</w:t>
      </w:r>
      <w:r w:rsidR="0004214C" w:rsidRPr="0004214C">
        <w:rPr>
          <w:rFonts w:asciiTheme="minorHAnsi" w:hAnsiTheme="minorHAnsi" w:cstheme="minorHAnsi"/>
          <w:b/>
          <w:sz w:val="20"/>
          <w:u w:val="single"/>
        </w:rPr>
        <w:t>Budowa stacji transformatorowej i rozbudowa sieci nn 0,4 kV i SN dla potrzeb zasilenia odbiorców w miejscowości KORCZEW ul. Perłowa dz.7/12</w:t>
      </w:r>
      <w:r w:rsidR="00B226C8" w:rsidRPr="007457F5">
        <w:rPr>
          <w:rFonts w:asciiTheme="minorHAnsi" w:hAnsiTheme="minorHAnsi" w:cstheme="minorHAnsi"/>
          <w:b/>
          <w:sz w:val="20"/>
        </w:rPr>
        <w:t>”</w:t>
      </w:r>
      <w:r w:rsidR="00652603" w:rsidRPr="007457F5">
        <w:rPr>
          <w:rFonts w:asciiTheme="minorHAnsi" w:hAnsiTheme="minorHAnsi" w:cstheme="minorHAnsi"/>
          <w:b/>
          <w:sz w:val="20"/>
        </w:rPr>
        <w:t xml:space="preserve"> </w:t>
      </w:r>
      <w:r w:rsidR="00652603" w:rsidRPr="007457F5">
        <w:rPr>
          <w:rFonts w:asciiTheme="minorHAnsi" w:hAnsiTheme="minorHAnsi" w:cstheme="minorHAnsi"/>
          <w:sz w:val="20"/>
        </w:rPr>
        <w:t>–</w:t>
      </w:r>
      <w:r w:rsidR="00652603" w:rsidRPr="007457F5">
        <w:rPr>
          <w:rFonts w:asciiTheme="minorHAnsi" w:hAnsiTheme="minorHAnsi" w:cstheme="minorHAnsi"/>
          <w:b/>
          <w:sz w:val="20"/>
        </w:rPr>
        <w:t xml:space="preserve"> </w:t>
      </w:r>
      <w:r w:rsidR="00652603" w:rsidRPr="007457F5">
        <w:rPr>
          <w:rFonts w:asciiTheme="minorHAnsi" w:hAnsiTheme="minorHAnsi" w:cstheme="minorHAnsi"/>
          <w:sz w:val="20"/>
        </w:rPr>
        <w:t>zgodnie z załącznikiem nr</w:t>
      </w:r>
      <w:r w:rsidR="00652603" w:rsidRPr="007457F5">
        <w:rPr>
          <w:rFonts w:asciiTheme="minorHAnsi" w:hAnsiTheme="minorHAnsi" w:cstheme="minorHAnsi"/>
          <w:b/>
          <w:sz w:val="20"/>
        </w:rPr>
        <w:t xml:space="preserve"> 1.7 do SWZ</w:t>
      </w:r>
      <w:r w:rsidRPr="007457F5">
        <w:rPr>
          <w:rFonts w:asciiTheme="minorHAnsi" w:hAnsiTheme="minorHAnsi" w:cstheme="minorHAnsi"/>
          <w:sz w:val="20"/>
        </w:rPr>
        <w:t>.</w:t>
      </w:r>
      <w:bookmarkStart w:id="2" w:name="_GoBack"/>
      <w:bookmarkEnd w:id="2"/>
    </w:p>
    <w:p w14:paraId="46C4B1F4" w14:textId="77777777" w:rsidR="00ED239F" w:rsidRPr="005A7035" w:rsidRDefault="00ED239F" w:rsidP="00ED239F">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przypadku, gdy w dokumentacji projektowej </w:t>
      </w:r>
      <w:r>
        <w:rPr>
          <w:rFonts w:asciiTheme="minorHAnsi" w:hAnsiTheme="minorHAnsi" w:cstheme="minorHAnsi"/>
          <w:sz w:val="20"/>
        </w:rPr>
        <w:t>Wykonawca będzie chciał wskazać</w:t>
      </w:r>
      <w:r w:rsidRPr="005A7035">
        <w:rPr>
          <w:rFonts w:asciiTheme="minorHAnsi" w:hAnsiTheme="minorHAnsi" w:cstheme="minorHAnsi"/>
          <w:sz w:val="20"/>
        </w:rPr>
        <w:t xml:space="preserve"> nazwy, znaki towarowe lub typy materiałów czy produktów lub normy, aprobaty, specyfikacje czy systemy, </w:t>
      </w:r>
      <w:r>
        <w:rPr>
          <w:rFonts w:asciiTheme="minorHAnsi" w:hAnsiTheme="minorHAnsi" w:cstheme="minorHAnsi"/>
          <w:sz w:val="20"/>
        </w:rPr>
        <w:t>zobowiązany będzie do rozpisania</w:t>
      </w:r>
      <w:r w:rsidRPr="005A7035">
        <w:rPr>
          <w:rFonts w:asciiTheme="minorHAnsi" w:hAnsiTheme="minorHAnsi" w:cstheme="minorHAnsi"/>
          <w:sz w:val="20"/>
        </w:rPr>
        <w:t xml:space="preserve"> </w:t>
      </w:r>
      <w:r>
        <w:rPr>
          <w:rFonts w:asciiTheme="minorHAnsi" w:hAnsiTheme="minorHAnsi" w:cstheme="minorHAnsi"/>
          <w:sz w:val="20"/>
        </w:rPr>
        <w:t>ewentualnych</w:t>
      </w:r>
      <w:r w:rsidRPr="005A7035">
        <w:rPr>
          <w:rFonts w:asciiTheme="minorHAnsi" w:hAnsiTheme="minorHAnsi" w:cstheme="minorHAnsi"/>
          <w:sz w:val="20"/>
        </w:rPr>
        <w:t xml:space="preserve"> materiałów lub </w:t>
      </w:r>
      <w:r>
        <w:rPr>
          <w:rFonts w:asciiTheme="minorHAnsi" w:hAnsiTheme="minorHAnsi" w:cstheme="minorHAnsi"/>
          <w:sz w:val="20"/>
        </w:rPr>
        <w:t xml:space="preserve">wskazania </w:t>
      </w:r>
      <w:r w:rsidRPr="005A7035">
        <w:rPr>
          <w:rFonts w:asciiTheme="minorHAnsi" w:hAnsiTheme="minorHAnsi" w:cstheme="minorHAnsi"/>
          <w:sz w:val="20"/>
        </w:rPr>
        <w:t xml:space="preserve">rozwiązań równoważnych </w:t>
      </w:r>
      <w:r>
        <w:rPr>
          <w:rFonts w:asciiTheme="minorHAnsi" w:hAnsiTheme="minorHAnsi" w:cstheme="minorHAnsi"/>
          <w:sz w:val="20"/>
        </w:rPr>
        <w:t xml:space="preserve">zapewniających </w:t>
      </w:r>
      <w:r w:rsidRPr="005A7035">
        <w:rPr>
          <w:rFonts w:asciiTheme="minorHAnsi" w:hAnsiTheme="minorHAnsi" w:cstheme="minorHAnsi"/>
          <w:sz w:val="20"/>
        </w:rPr>
        <w:t xml:space="preserve">uzyskanie parametrów technicznych nie gorszych od </w:t>
      </w:r>
      <w:r>
        <w:rPr>
          <w:rFonts w:asciiTheme="minorHAnsi" w:hAnsiTheme="minorHAnsi" w:cstheme="minorHAnsi"/>
          <w:sz w:val="20"/>
        </w:rPr>
        <w:t xml:space="preserve">konkretnie </w:t>
      </w:r>
      <w:r w:rsidRPr="005A7035">
        <w:rPr>
          <w:rFonts w:asciiTheme="minorHAnsi" w:hAnsiTheme="minorHAnsi" w:cstheme="minorHAnsi"/>
          <w:sz w:val="20"/>
        </w:rPr>
        <w:t xml:space="preserve">określonych </w:t>
      </w:r>
      <w:r>
        <w:rPr>
          <w:rFonts w:asciiTheme="minorHAnsi" w:hAnsiTheme="minorHAnsi" w:cstheme="minorHAnsi"/>
          <w:sz w:val="20"/>
        </w:rPr>
        <w:br/>
      </w:r>
      <w:r w:rsidRPr="005A7035">
        <w:rPr>
          <w:rFonts w:asciiTheme="minorHAnsi" w:hAnsiTheme="minorHAnsi" w:cstheme="minorHAnsi"/>
          <w:sz w:val="20"/>
        </w:rPr>
        <w:t>w dokumentacji.</w:t>
      </w:r>
    </w:p>
    <w:p w14:paraId="02EBA62D" w14:textId="77777777" w:rsidR="00ED239F" w:rsidRDefault="00ED239F" w:rsidP="00ED239F">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Pr>
          <w:rFonts w:asciiTheme="minorHAnsi" w:hAnsiTheme="minorHAnsi" w:cstheme="minorHAnsi"/>
          <w:sz w:val="20"/>
        </w:rPr>
        <w:t>określa Projekt U</w:t>
      </w:r>
      <w:r w:rsidRPr="00C91669">
        <w:rPr>
          <w:rFonts w:asciiTheme="minorHAnsi" w:hAnsiTheme="minorHAnsi" w:cstheme="minorHAnsi"/>
          <w:sz w:val="20"/>
        </w:rPr>
        <w:t xml:space="preserve">mowy zakupowej stanowiący </w:t>
      </w:r>
      <w:r w:rsidRPr="00C91669">
        <w:rPr>
          <w:rFonts w:asciiTheme="minorHAnsi" w:hAnsiTheme="minorHAnsi" w:cstheme="minorHAnsi"/>
          <w:b/>
          <w:sz w:val="20"/>
        </w:rPr>
        <w:t xml:space="preserve">Załącznik nr </w:t>
      </w:r>
      <w:r>
        <w:rPr>
          <w:rFonts w:asciiTheme="minorHAnsi" w:hAnsiTheme="minorHAnsi" w:cstheme="minorHAnsi"/>
          <w:b/>
          <w:sz w:val="20"/>
        </w:rPr>
        <w:t>5</w:t>
      </w:r>
      <w:r w:rsidRPr="00C91669">
        <w:rPr>
          <w:rFonts w:asciiTheme="minorHAnsi" w:hAnsiTheme="minorHAnsi" w:cstheme="minorHAnsi"/>
          <w:b/>
          <w:sz w:val="20"/>
        </w:rPr>
        <w:t xml:space="preserve"> do SWZ</w:t>
      </w:r>
      <w:r w:rsidRPr="00C91669">
        <w:rPr>
          <w:rFonts w:asciiTheme="minorHAnsi" w:hAnsiTheme="minorHAnsi" w:cstheme="minorHAnsi"/>
          <w:sz w:val="20"/>
        </w:rPr>
        <w:t>.</w:t>
      </w:r>
    </w:p>
    <w:p w14:paraId="2552B93B" w14:textId="77777777" w:rsidR="00ED239F" w:rsidRDefault="00ED239F" w:rsidP="00ED239F">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14:paraId="7198DEB4" w14:textId="77777777" w:rsidR="00ED239F" w:rsidRDefault="00ED239F" w:rsidP="00ED239F">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Pr="00295838">
        <w:rPr>
          <w:rFonts w:asciiTheme="minorHAnsi" w:hAnsiTheme="minorHAnsi" w:cstheme="minorHAnsi"/>
          <w:sz w:val="20"/>
        </w:rPr>
        <w:t xml:space="preserve"> się z </w:t>
      </w:r>
      <w:r w:rsidRPr="00E34752">
        <w:rPr>
          <w:rFonts w:asciiTheme="minorHAnsi" w:hAnsiTheme="minorHAnsi" w:cstheme="minorHAnsi"/>
          <w:sz w:val="20"/>
        </w:rPr>
        <w:t xml:space="preserve">danymi wyjściowymi do projektowania/warunkami przyłączenia do sieci </w:t>
      </w:r>
      <w:r>
        <w:rPr>
          <w:rFonts w:asciiTheme="minorHAnsi" w:hAnsiTheme="minorHAnsi" w:cstheme="minorHAnsi"/>
          <w:sz w:val="20"/>
        </w:rPr>
        <w:t>oraz z </w:t>
      </w:r>
      <w:r w:rsidRPr="00295838">
        <w:rPr>
          <w:rFonts w:asciiTheme="minorHAnsi" w:hAnsiTheme="minorHAnsi" w:cstheme="minorHAnsi"/>
          <w:sz w:val="20"/>
        </w:rPr>
        <w:t xml:space="preserve">planowaną lokalizacją </w:t>
      </w:r>
      <w:r>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Pr>
          <w:rFonts w:asciiTheme="minorHAnsi" w:hAnsiTheme="minorHAnsi" w:cstheme="minorHAnsi"/>
          <w:sz w:val="20"/>
        </w:rPr>
        <w:t xml:space="preserve">terenu </w:t>
      </w:r>
      <w:r w:rsidRPr="00295838">
        <w:rPr>
          <w:rFonts w:asciiTheme="minorHAnsi" w:hAnsiTheme="minorHAnsi" w:cstheme="minorHAnsi"/>
          <w:sz w:val="20"/>
        </w:rPr>
        <w:t>(tereny zamknięte, kategoria dróg, a</w:t>
      </w:r>
      <w:r>
        <w:rPr>
          <w:rFonts w:asciiTheme="minorHAnsi" w:hAnsiTheme="minorHAnsi" w:cstheme="minorHAnsi"/>
          <w:sz w:val="20"/>
        </w:rPr>
        <w:t>dministracja - gminy, starostwa </w:t>
      </w:r>
      <w:r w:rsidRPr="00295838">
        <w:rPr>
          <w:rFonts w:asciiTheme="minorHAnsi" w:hAnsiTheme="minorHAnsi" w:cstheme="minorHAnsi"/>
          <w:sz w:val="20"/>
        </w:rPr>
        <w:t>itp.).</w:t>
      </w:r>
    </w:p>
    <w:p w14:paraId="10A4A12B" w14:textId="77777777" w:rsidR="00ED239F" w:rsidRPr="00EB721C" w:rsidRDefault="00ED239F" w:rsidP="00ED239F">
      <w:pPr>
        <w:pStyle w:val="Akapitzlist"/>
        <w:numPr>
          <w:ilvl w:val="2"/>
          <w:numId w:val="2"/>
        </w:numPr>
        <w:spacing w:before="120" w:line="276" w:lineRule="auto"/>
        <w:ind w:left="1276" w:hanging="567"/>
        <w:outlineLvl w:val="0"/>
        <w:rPr>
          <w:rFonts w:ascii="Calibri" w:hAnsi="Calibri" w:cs="Calibri"/>
          <w:sz w:val="20"/>
        </w:rPr>
      </w:pPr>
      <w:r>
        <w:rPr>
          <w:rFonts w:asciiTheme="minorHAnsi" w:hAnsiTheme="minorHAnsi" w:cstheme="minorHAnsi"/>
          <w:sz w:val="20"/>
        </w:rPr>
        <w:t>Zapoznania</w:t>
      </w:r>
      <w:r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Pr="00F8659E">
        <w:rPr>
          <w:rFonts w:asciiTheme="minorHAnsi" w:hAnsiTheme="minorHAnsi" w:cstheme="minorHAnsi"/>
          <w:sz w:val="20"/>
        </w:rPr>
        <w:t xml:space="preserve"> treścią Projektu Umowy </w:t>
      </w:r>
      <w:r w:rsidRPr="00EB721C">
        <w:rPr>
          <w:rFonts w:ascii="Calibri" w:hAnsi="Calibri" w:cs="Calibri"/>
          <w:sz w:val="20"/>
        </w:rPr>
        <w:t xml:space="preserve">stanowiącego </w:t>
      </w:r>
      <w:r w:rsidRPr="00EB721C">
        <w:rPr>
          <w:rFonts w:ascii="Calibri" w:hAnsi="Calibri" w:cs="Calibri"/>
          <w:b/>
          <w:sz w:val="20"/>
        </w:rPr>
        <w:t xml:space="preserve">Załącznik nr </w:t>
      </w:r>
      <w:r>
        <w:rPr>
          <w:rFonts w:ascii="Calibri" w:hAnsi="Calibri" w:cs="Calibri"/>
          <w:b/>
          <w:sz w:val="20"/>
        </w:rPr>
        <w:t>5</w:t>
      </w:r>
      <w:r w:rsidRPr="00EB721C">
        <w:rPr>
          <w:rFonts w:ascii="Calibri" w:hAnsi="Calibri" w:cs="Calibri"/>
          <w:b/>
          <w:sz w:val="20"/>
        </w:rPr>
        <w:t xml:space="preserve"> do SWZ</w:t>
      </w:r>
      <w:r w:rsidRPr="00EB721C">
        <w:rPr>
          <w:rFonts w:ascii="Calibri" w:hAnsi="Calibri" w:cs="Calibri"/>
          <w:sz w:val="20"/>
        </w:rPr>
        <w:t>.</w:t>
      </w:r>
    </w:p>
    <w:p w14:paraId="16C7B92D" w14:textId="77777777" w:rsidR="00ED239F" w:rsidRPr="00EB721C" w:rsidRDefault="00ED239F" w:rsidP="00ED239F">
      <w:pPr>
        <w:pStyle w:val="Akapitzlist"/>
        <w:numPr>
          <w:ilvl w:val="2"/>
          <w:numId w:val="2"/>
        </w:numPr>
        <w:spacing w:before="120" w:line="276" w:lineRule="auto"/>
        <w:ind w:left="1276" w:hanging="567"/>
        <w:outlineLvl w:val="0"/>
        <w:rPr>
          <w:rFonts w:ascii="Calibri" w:hAnsi="Calibri" w:cs="Calibri"/>
          <w:sz w:val="20"/>
        </w:rPr>
      </w:pPr>
      <w:r w:rsidRPr="00EB721C">
        <w:rPr>
          <w:rFonts w:ascii="Calibri" w:hAnsi="Calibri" w:cs="Calibri"/>
          <w:sz w:val="20"/>
        </w:rPr>
        <w:t>Uwzględnienia w ofercie wymaganych przez Zamawiającego warunków.</w:t>
      </w:r>
    </w:p>
    <w:p w14:paraId="0717C2ED" w14:textId="77777777" w:rsidR="00ED239F" w:rsidRPr="00EB721C" w:rsidRDefault="00ED239F" w:rsidP="00ED239F">
      <w:pPr>
        <w:pStyle w:val="Akapitzlist"/>
        <w:spacing w:before="120" w:line="276" w:lineRule="auto"/>
        <w:ind w:left="284"/>
        <w:outlineLvl w:val="0"/>
        <w:rPr>
          <w:rFonts w:ascii="Calibri" w:hAnsi="Calibri" w:cs="Calibri"/>
          <w:sz w:val="20"/>
        </w:rPr>
      </w:pPr>
    </w:p>
    <w:p w14:paraId="359DADD4" w14:textId="77777777" w:rsidR="00ED239F" w:rsidRPr="00EB721C" w:rsidRDefault="00ED239F" w:rsidP="00ED239F">
      <w:pPr>
        <w:pStyle w:val="Akapitzlist"/>
        <w:numPr>
          <w:ilvl w:val="0"/>
          <w:numId w:val="2"/>
        </w:numPr>
        <w:spacing w:before="120" w:line="276" w:lineRule="auto"/>
        <w:ind w:left="284" w:hanging="284"/>
        <w:outlineLvl w:val="0"/>
        <w:rPr>
          <w:rFonts w:ascii="Calibri" w:hAnsi="Calibri" w:cs="Calibri"/>
          <w:b/>
          <w:sz w:val="20"/>
        </w:rPr>
      </w:pPr>
      <w:r w:rsidRPr="00EB721C">
        <w:rPr>
          <w:rFonts w:ascii="Calibri" w:hAnsi="Calibri" w:cs="Calibri"/>
          <w:b/>
          <w:sz w:val="20"/>
        </w:rPr>
        <w:t>Zasady wykon</w:t>
      </w:r>
      <w:r>
        <w:rPr>
          <w:rFonts w:ascii="Calibri" w:hAnsi="Calibri" w:cs="Calibri"/>
          <w:b/>
          <w:sz w:val="20"/>
        </w:rPr>
        <w:t>ywania dokumentacji projektowej</w:t>
      </w:r>
    </w:p>
    <w:p w14:paraId="7D226C89" w14:textId="77777777" w:rsidR="00ED239F" w:rsidRDefault="00ED239F" w:rsidP="00ED239F">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Na wykonanie dokumentacji projektowej zawarta zostanie </w:t>
      </w:r>
      <w:r>
        <w:rPr>
          <w:rFonts w:ascii="Calibri" w:hAnsi="Calibri" w:cs="Calibri"/>
          <w:sz w:val="20"/>
        </w:rPr>
        <w:t>umowa pisemna, której wzór jest </w:t>
      </w:r>
      <w:r w:rsidRPr="00EB721C">
        <w:rPr>
          <w:rFonts w:ascii="Calibri" w:hAnsi="Calibri" w:cs="Calibri"/>
          <w:sz w:val="20"/>
        </w:rPr>
        <w:t>załącznikiem do SWZ.</w:t>
      </w:r>
    </w:p>
    <w:p w14:paraId="2CAAD1C3" w14:textId="77777777" w:rsidR="00ED239F" w:rsidRDefault="00ED239F" w:rsidP="00ED239F">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Załącznikiem do ww. umowy będzie </w:t>
      </w:r>
      <w:r>
        <w:rPr>
          <w:rFonts w:ascii="Calibri" w:hAnsi="Calibri" w:cs="Calibri"/>
          <w:sz w:val="20"/>
        </w:rPr>
        <w:t>wybrana</w:t>
      </w:r>
      <w:r w:rsidRPr="00EB721C">
        <w:rPr>
          <w:rFonts w:ascii="Calibri" w:hAnsi="Calibri" w:cs="Calibri"/>
          <w:sz w:val="20"/>
        </w:rPr>
        <w:t xml:space="preserve"> oferta Wykonawcy.</w:t>
      </w:r>
    </w:p>
    <w:p w14:paraId="303DE169" w14:textId="77777777" w:rsidR="00ED239F" w:rsidRPr="00556820" w:rsidRDefault="00ED239F" w:rsidP="00ED239F">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Termin realizacji wykonania dokumentacji projektowej może ulec przesunięciu tylko w przypadkach </w:t>
      </w:r>
      <w:r w:rsidRPr="00556820">
        <w:rPr>
          <w:rFonts w:ascii="Calibri" w:hAnsi="Calibri" w:cs="Calibri"/>
          <w:sz w:val="20"/>
        </w:rPr>
        <w:t>określonych w umowie.</w:t>
      </w:r>
    </w:p>
    <w:p w14:paraId="50FD3C21" w14:textId="77777777" w:rsidR="00ED239F" w:rsidRPr="00556820" w:rsidRDefault="00ED239F" w:rsidP="00ED239F">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Zawartość tomów projektu budowlanego, wykonawczego i zgód wł</w:t>
      </w:r>
      <w:r>
        <w:rPr>
          <w:rFonts w:ascii="Calibri" w:hAnsi="Calibri" w:cs="Calibri"/>
          <w:sz w:val="20"/>
        </w:rPr>
        <w:t>aścicieli nieruchomości określa </w:t>
      </w:r>
      <w:r w:rsidRPr="00556820">
        <w:rPr>
          <w:rFonts w:ascii="Calibri" w:hAnsi="Calibri" w:cs="Calibri"/>
          <w:sz w:val="20"/>
        </w:rPr>
        <w:t>Załącznik nr 1.1.</w:t>
      </w:r>
    </w:p>
    <w:p w14:paraId="1DF8A6AA" w14:textId="77777777" w:rsidR="00ED239F" w:rsidRPr="00556820" w:rsidRDefault="00ED239F" w:rsidP="00ED239F">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Zasady wykonania kosztorysu inwestorskiego określają Wytyczne</w:t>
      </w:r>
      <w:r>
        <w:rPr>
          <w:rFonts w:ascii="Calibri" w:hAnsi="Calibri" w:cs="Calibri"/>
          <w:sz w:val="20"/>
        </w:rPr>
        <w:t xml:space="preserve"> do kosztorysowania, stanowiące </w:t>
      </w:r>
      <w:r w:rsidRPr="00556820">
        <w:rPr>
          <w:rFonts w:ascii="Calibri" w:hAnsi="Calibri" w:cs="Calibri"/>
          <w:sz w:val="20"/>
        </w:rPr>
        <w:t>Załącznik nr 1.2.</w:t>
      </w:r>
    </w:p>
    <w:p w14:paraId="671E9814" w14:textId="77777777" w:rsidR="00ED239F" w:rsidRPr="00EB721C" w:rsidRDefault="00ED239F" w:rsidP="00ED239F">
      <w:pPr>
        <w:pStyle w:val="Akapitzlist"/>
        <w:numPr>
          <w:ilvl w:val="1"/>
          <w:numId w:val="2"/>
        </w:numPr>
        <w:spacing w:line="240" w:lineRule="auto"/>
        <w:ind w:hanging="436"/>
        <w:rPr>
          <w:rStyle w:val="Hipercze"/>
          <w:rFonts w:ascii="Calibri" w:hAnsi="Calibri" w:cs="Calibri"/>
          <w:color w:val="auto"/>
          <w:sz w:val="20"/>
          <w:u w:val="none"/>
        </w:rPr>
      </w:pPr>
      <w:r w:rsidRPr="00EB721C">
        <w:rPr>
          <w:rFonts w:ascii="Calibri" w:hAnsi="Calibri" w:cs="Calibri"/>
          <w:sz w:val="20"/>
        </w:rPr>
        <w:t>Urządzenia</w:t>
      </w:r>
      <w:r>
        <w:rPr>
          <w:rFonts w:ascii="Calibri" w:hAnsi="Calibri" w:cs="Calibri"/>
          <w:sz w:val="20"/>
        </w:rPr>
        <w:t xml:space="preserve"> należy</w:t>
      </w:r>
      <w:r w:rsidRPr="00EB721C">
        <w:rPr>
          <w:rFonts w:ascii="Calibri" w:hAnsi="Calibri" w:cs="Calibri"/>
          <w:sz w:val="20"/>
        </w:rPr>
        <w:t xml:space="preserve"> zaprojektować zgodnie z </w:t>
      </w:r>
      <w:r>
        <w:rPr>
          <w:rFonts w:ascii="Calibri" w:hAnsi="Calibri" w:cs="Calibri"/>
          <w:sz w:val="20"/>
        </w:rPr>
        <w:t xml:space="preserve">dokumentem pn. </w:t>
      </w:r>
      <w:r w:rsidRPr="00EB721C">
        <w:rPr>
          <w:rFonts w:ascii="Calibri" w:hAnsi="Calibri" w:cs="Calibri"/>
          <w:sz w:val="20"/>
        </w:rPr>
        <w:t>„Zestawienie wytycznych do budowy systemów elektroenergetycznych” dostępnymi</w:t>
      </w:r>
      <w:r>
        <w:rPr>
          <w:rFonts w:ascii="Calibri" w:hAnsi="Calibri" w:cs="Calibri"/>
          <w:sz w:val="20"/>
        </w:rPr>
        <w:t xml:space="preserve"> na stronie internetowej Spółki</w:t>
      </w:r>
      <w:r w:rsidRPr="00EB721C">
        <w:rPr>
          <w:rFonts w:ascii="Calibri" w:hAnsi="Calibri" w:cs="Calibri"/>
          <w:sz w:val="20"/>
        </w:rPr>
        <w:t xml:space="preserve"> pod adresem: </w:t>
      </w:r>
      <w:hyperlink r:id="rId13" w:history="1">
        <w:r w:rsidRPr="00EB721C">
          <w:rPr>
            <w:rStyle w:val="Hipercze"/>
            <w:rFonts w:ascii="Calibri" w:hAnsi="Calibri" w:cs="Calibri"/>
            <w:sz w:val="20"/>
          </w:rPr>
          <w:t>https://www.pgedystrybucja.pl/strefa-klienta/przydatne-dokumenty</w:t>
        </w:r>
      </w:hyperlink>
      <w:r>
        <w:rPr>
          <w:rStyle w:val="Hipercze"/>
          <w:rFonts w:ascii="Calibri" w:hAnsi="Calibri" w:cs="Calibri"/>
          <w:sz w:val="20"/>
        </w:rPr>
        <w:t>.</w:t>
      </w:r>
    </w:p>
    <w:p w14:paraId="1BBD2CAE" w14:textId="77777777" w:rsidR="00ED239F" w:rsidRDefault="00ED239F" w:rsidP="00ED239F">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Przed opracowaniem docelowym dokumentacji projektowej należy przedstawić do zaakceptowania Zamawiającemu koncepcję projektową. Pozytywnie zaopiniowana </w:t>
      </w:r>
      <w:r>
        <w:rPr>
          <w:rFonts w:ascii="Calibri" w:hAnsi="Calibri" w:cs="Calibri"/>
          <w:sz w:val="20"/>
        </w:rPr>
        <w:t>koncepcja jest podstawą dalszej </w:t>
      </w:r>
      <w:r w:rsidRPr="00EB721C">
        <w:rPr>
          <w:rFonts w:ascii="Calibri" w:hAnsi="Calibri" w:cs="Calibri"/>
          <w:sz w:val="20"/>
        </w:rPr>
        <w:t>realizacji prac projektowych.</w:t>
      </w:r>
    </w:p>
    <w:p w14:paraId="4367DAE3" w14:textId="77777777" w:rsidR="00ED239F" w:rsidRPr="00EB721C" w:rsidRDefault="00ED239F" w:rsidP="00ED239F">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Dokumentację techniczną</w:t>
      </w:r>
      <w:r>
        <w:rPr>
          <w:rFonts w:ascii="Calibri" w:hAnsi="Calibri" w:cs="Calibri"/>
          <w:sz w:val="20"/>
        </w:rPr>
        <w:t xml:space="preserve"> należy</w:t>
      </w:r>
      <w:r w:rsidRPr="00EB721C">
        <w:rPr>
          <w:rFonts w:ascii="Calibri" w:hAnsi="Calibri" w:cs="Calibri"/>
          <w:sz w:val="20"/>
        </w:rPr>
        <w:t xml:space="preserve"> uzgodnić</w:t>
      </w:r>
      <w:r>
        <w:rPr>
          <w:rFonts w:ascii="Calibri" w:hAnsi="Calibri" w:cs="Calibri"/>
          <w:sz w:val="20"/>
        </w:rPr>
        <w:t xml:space="preserve"> z PGE Dystrybucja S.A. Oddział Łódź</w:t>
      </w:r>
    </w:p>
    <w:p w14:paraId="024521D7" w14:textId="77777777" w:rsidR="00ED239F" w:rsidRPr="00EB721C" w:rsidRDefault="00ED239F" w:rsidP="00ED239F">
      <w:pPr>
        <w:pStyle w:val="Akapitzlist"/>
        <w:spacing w:before="120" w:line="276" w:lineRule="auto"/>
        <w:ind w:left="284"/>
        <w:outlineLvl w:val="0"/>
        <w:rPr>
          <w:rFonts w:ascii="Calibri" w:hAnsi="Calibri" w:cs="Calibri"/>
          <w:b/>
          <w:sz w:val="20"/>
        </w:rPr>
      </w:pPr>
    </w:p>
    <w:p w14:paraId="312FF3BF" w14:textId="77777777" w:rsidR="00ED239F" w:rsidRPr="00EB721C" w:rsidRDefault="00ED239F" w:rsidP="00ED239F">
      <w:pPr>
        <w:pStyle w:val="Akapitzlist"/>
        <w:numPr>
          <w:ilvl w:val="0"/>
          <w:numId w:val="2"/>
        </w:numPr>
        <w:spacing w:before="120" w:line="276" w:lineRule="auto"/>
        <w:ind w:left="284" w:hanging="284"/>
        <w:outlineLvl w:val="0"/>
        <w:rPr>
          <w:rFonts w:ascii="Calibri" w:hAnsi="Calibri" w:cs="Calibri"/>
          <w:b/>
          <w:sz w:val="20"/>
        </w:rPr>
      </w:pPr>
      <w:r w:rsidRPr="00EB721C">
        <w:rPr>
          <w:rFonts w:ascii="Calibri" w:hAnsi="Calibri" w:cs="Calibri"/>
          <w:b/>
          <w:sz w:val="20"/>
        </w:rPr>
        <w:t>Termin realizacji zamówienia</w:t>
      </w:r>
    </w:p>
    <w:p w14:paraId="17A6BA89" w14:textId="3C4D7D42" w:rsidR="00ED239F" w:rsidRPr="00403502" w:rsidRDefault="005C1B92" w:rsidP="00ED239F">
      <w:pPr>
        <w:pStyle w:val="Akapitzlist"/>
        <w:spacing w:before="120" w:line="276" w:lineRule="auto"/>
        <w:ind w:left="284"/>
        <w:outlineLvl w:val="0"/>
        <w:rPr>
          <w:rFonts w:ascii="Calibri" w:hAnsi="Calibri" w:cs="Calibri"/>
          <w:sz w:val="20"/>
        </w:rPr>
      </w:pPr>
      <w:r>
        <w:rPr>
          <w:rFonts w:ascii="Calibri" w:hAnsi="Calibri" w:cs="Calibri"/>
          <w:b/>
          <w:sz w:val="20"/>
          <w:u w:val="single"/>
        </w:rPr>
        <w:t>12 miesięcy</w:t>
      </w:r>
      <w:r w:rsidR="001170F6">
        <w:rPr>
          <w:rFonts w:ascii="Calibri" w:hAnsi="Calibri" w:cs="Calibri"/>
          <w:b/>
          <w:sz w:val="20"/>
          <w:u w:val="single"/>
        </w:rPr>
        <w:t xml:space="preserve"> </w:t>
      </w:r>
      <w:r w:rsidR="00403502" w:rsidRPr="00403502">
        <w:rPr>
          <w:rFonts w:ascii="Calibri" w:hAnsi="Calibri" w:cs="Calibri"/>
          <w:sz w:val="20"/>
        </w:rPr>
        <w:t>od dnia podpisania umowy</w:t>
      </w:r>
      <w:r w:rsidR="00ED239F" w:rsidRPr="00403502">
        <w:rPr>
          <w:rFonts w:ascii="Calibri" w:hAnsi="Calibri" w:cs="Calibri"/>
          <w:sz w:val="20"/>
        </w:rPr>
        <w:t>.</w:t>
      </w:r>
    </w:p>
    <w:p w14:paraId="724EE392" w14:textId="77777777" w:rsidR="00ED239F" w:rsidRDefault="00ED239F" w:rsidP="00ED239F">
      <w:pPr>
        <w:pStyle w:val="Akapitzlist"/>
        <w:spacing w:before="120" w:line="276" w:lineRule="auto"/>
        <w:ind w:left="284"/>
        <w:outlineLvl w:val="0"/>
        <w:rPr>
          <w:rFonts w:asciiTheme="minorHAnsi" w:hAnsiTheme="minorHAnsi" w:cstheme="minorHAnsi"/>
          <w:sz w:val="20"/>
        </w:rPr>
      </w:pPr>
      <w:r w:rsidRPr="00EB721C">
        <w:rPr>
          <w:rFonts w:ascii="Calibri" w:hAnsi="Calibri" w:cs="Calibri"/>
          <w:sz w:val="20"/>
        </w:rPr>
        <w:t xml:space="preserve"> oraz zgodnie z</w:t>
      </w:r>
      <w:r>
        <w:rPr>
          <w:rFonts w:asciiTheme="minorHAnsi" w:hAnsiTheme="minorHAnsi" w:cstheme="minorHAnsi"/>
          <w:sz w:val="20"/>
        </w:rPr>
        <w:t xml:space="preserve"> Projektem U</w:t>
      </w:r>
      <w:r w:rsidRPr="004B4556">
        <w:rPr>
          <w:rFonts w:asciiTheme="minorHAnsi" w:hAnsiTheme="minorHAnsi" w:cstheme="minorHAnsi"/>
          <w:sz w:val="20"/>
        </w:rPr>
        <w:t xml:space="preserve">mowy </w:t>
      </w:r>
      <w:r>
        <w:rPr>
          <w:rFonts w:asciiTheme="minorHAnsi" w:hAnsiTheme="minorHAnsi" w:cstheme="minorHAnsi"/>
          <w:sz w:val="20"/>
        </w:rPr>
        <w:t xml:space="preserve">zakupowej </w:t>
      </w:r>
      <w:r w:rsidRPr="004B4556">
        <w:rPr>
          <w:rFonts w:asciiTheme="minorHAnsi" w:hAnsiTheme="minorHAnsi" w:cstheme="minorHAnsi"/>
          <w:sz w:val="20"/>
        </w:rPr>
        <w:t>stanowiąc</w:t>
      </w:r>
      <w:r>
        <w:rPr>
          <w:rFonts w:asciiTheme="minorHAnsi" w:hAnsiTheme="minorHAnsi" w:cstheme="minorHAnsi"/>
          <w:sz w:val="20"/>
        </w:rPr>
        <w:t xml:space="preserve">ym </w:t>
      </w:r>
      <w:r w:rsidRPr="00A473BE">
        <w:rPr>
          <w:rFonts w:asciiTheme="minorHAnsi" w:hAnsiTheme="minorHAnsi" w:cstheme="minorHAnsi"/>
          <w:b/>
          <w:sz w:val="20"/>
        </w:rPr>
        <w:t xml:space="preserve">Załącznik nr </w:t>
      </w:r>
      <w:r>
        <w:rPr>
          <w:rFonts w:asciiTheme="minorHAnsi" w:hAnsiTheme="minorHAnsi" w:cstheme="minorHAnsi"/>
          <w:b/>
          <w:sz w:val="20"/>
        </w:rPr>
        <w:t>5</w:t>
      </w:r>
      <w:r w:rsidRPr="00A473BE">
        <w:rPr>
          <w:rFonts w:asciiTheme="minorHAnsi" w:hAnsiTheme="minorHAnsi" w:cstheme="minorHAnsi"/>
          <w:b/>
          <w:sz w:val="20"/>
        </w:rPr>
        <w:t xml:space="preserve"> do SWZ</w:t>
      </w:r>
      <w:r>
        <w:rPr>
          <w:rFonts w:asciiTheme="minorHAnsi" w:hAnsiTheme="minorHAnsi" w:cstheme="minorHAnsi"/>
          <w:sz w:val="20"/>
        </w:rPr>
        <w:t>.</w:t>
      </w:r>
    </w:p>
    <w:p w14:paraId="577D5505" w14:textId="77777777" w:rsidR="00ED239F" w:rsidRDefault="00ED239F" w:rsidP="00ED239F">
      <w:pPr>
        <w:pStyle w:val="Akapitzlist"/>
        <w:spacing w:before="120" w:line="276" w:lineRule="auto"/>
        <w:ind w:left="284"/>
        <w:outlineLvl w:val="0"/>
        <w:rPr>
          <w:rFonts w:asciiTheme="minorHAnsi" w:hAnsiTheme="minorHAnsi" w:cstheme="minorHAnsi"/>
          <w:sz w:val="20"/>
        </w:rPr>
      </w:pPr>
    </w:p>
    <w:p w14:paraId="7E3379C1" w14:textId="77777777" w:rsidR="00ED239F" w:rsidRPr="004B4556" w:rsidRDefault="00ED239F" w:rsidP="00ED239F">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14:paraId="17D2D242" w14:textId="77777777" w:rsidR="00ED239F" w:rsidRDefault="00ED239F" w:rsidP="00ED239F">
      <w:pPr>
        <w:pStyle w:val="Akapitzlist"/>
        <w:numPr>
          <w:ilvl w:val="1"/>
          <w:numId w:val="2"/>
        </w:numPr>
        <w:spacing w:before="120" w:line="276" w:lineRule="auto"/>
        <w:outlineLvl w:val="0"/>
        <w:rPr>
          <w:rFonts w:asciiTheme="minorHAnsi" w:hAnsiTheme="minorHAnsi" w:cstheme="minorHAnsi"/>
          <w:sz w:val="20"/>
        </w:rPr>
      </w:pPr>
      <w:r w:rsidRPr="00CE3822">
        <w:rPr>
          <w:rFonts w:asciiTheme="minorHAnsi" w:hAnsiTheme="minorHAnsi" w:cstheme="minorHAnsi"/>
          <w:sz w:val="20"/>
        </w:rPr>
        <w:t xml:space="preserve">Wykonawca </w:t>
      </w:r>
      <w:r w:rsidRPr="00BC792F">
        <w:rPr>
          <w:rFonts w:asciiTheme="minorHAnsi" w:hAnsiTheme="minorHAnsi" w:cstheme="minorHAnsi"/>
          <w:sz w:val="20"/>
        </w:rPr>
        <w:t>udziela rękojmi i gwarancji z tytułu wad i usterek dokumentacji stanowiącej przedmiot zamówienia na okres prowadzenia robót oraz dodatkowo na okres</w:t>
      </w:r>
      <w:r>
        <w:rPr>
          <w:rFonts w:asciiTheme="minorHAnsi" w:hAnsiTheme="minorHAnsi" w:cstheme="minorHAnsi"/>
          <w:sz w:val="20"/>
        </w:rPr>
        <w:t xml:space="preserve"> jednego roku liczonego od dnia </w:t>
      </w:r>
      <w:r w:rsidRPr="00BC792F">
        <w:rPr>
          <w:rFonts w:asciiTheme="minorHAnsi" w:hAnsiTheme="minorHAnsi" w:cstheme="minorHAnsi"/>
          <w:sz w:val="20"/>
        </w:rPr>
        <w:t>odbioru robót zrealizowanych według jego dokumentacji proje</w:t>
      </w:r>
      <w:r>
        <w:rPr>
          <w:rFonts w:asciiTheme="minorHAnsi" w:hAnsiTheme="minorHAnsi" w:cstheme="minorHAnsi"/>
          <w:sz w:val="20"/>
        </w:rPr>
        <w:t xml:space="preserve">ktowej, </w:t>
      </w:r>
      <w:r>
        <w:rPr>
          <w:rFonts w:asciiTheme="minorHAnsi" w:hAnsiTheme="minorHAnsi" w:cstheme="minorHAnsi"/>
          <w:sz w:val="20"/>
        </w:rPr>
        <w:lastRenderedPageBreak/>
        <w:t>jednak nie krócej niż 2 </w:t>
      </w:r>
      <w:r w:rsidRPr="00BC792F">
        <w:rPr>
          <w:rFonts w:asciiTheme="minorHAnsi" w:hAnsiTheme="minorHAnsi" w:cstheme="minorHAnsi"/>
          <w:sz w:val="20"/>
        </w:rPr>
        <w:t>lata od podpisania protokołu odbioru końc</w:t>
      </w:r>
      <w:r>
        <w:rPr>
          <w:rFonts w:asciiTheme="minorHAnsi" w:hAnsiTheme="minorHAnsi" w:cstheme="minorHAnsi"/>
          <w:sz w:val="20"/>
        </w:rPr>
        <w:t>owego dokumentacji. Bieg okresu </w:t>
      </w:r>
      <w:r w:rsidRPr="00BC792F">
        <w:rPr>
          <w:rFonts w:asciiTheme="minorHAnsi" w:hAnsiTheme="minorHAnsi" w:cstheme="minorHAnsi"/>
          <w:sz w:val="20"/>
        </w:rPr>
        <w:t>rękojmi i gwarancji rozpoczyna się od dnia końcowego odbioru dokumentacji stanowiącej przedmiot umowy.</w:t>
      </w:r>
    </w:p>
    <w:p w14:paraId="0DD8EC3F" w14:textId="77777777" w:rsidR="00ED239F" w:rsidRPr="004B4556" w:rsidRDefault="00ED239F" w:rsidP="00ED239F">
      <w:pPr>
        <w:pStyle w:val="Akapitzlist"/>
        <w:spacing w:before="120" w:line="276" w:lineRule="auto"/>
        <w:ind w:left="426"/>
        <w:outlineLvl w:val="0"/>
        <w:rPr>
          <w:rFonts w:asciiTheme="minorHAnsi" w:hAnsiTheme="minorHAnsi" w:cstheme="minorHAnsi"/>
          <w:sz w:val="20"/>
        </w:rPr>
      </w:pPr>
    </w:p>
    <w:p w14:paraId="55EBDE30" w14:textId="77777777" w:rsidR="00ED239F" w:rsidRPr="004B4556" w:rsidRDefault="00ED239F" w:rsidP="00ED239F">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14:paraId="54B7C535" w14:textId="77777777" w:rsidR="00ED239F" w:rsidRDefault="00ED239F" w:rsidP="00ED239F">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Pr="009076D4">
        <w:rPr>
          <w:rFonts w:asciiTheme="minorHAnsi" w:hAnsiTheme="minorHAnsi" w:cstheme="minorHAnsi"/>
          <w:b/>
          <w:sz w:val="20"/>
        </w:rPr>
        <w:t xml:space="preserve">nie dopuszcza </w:t>
      </w:r>
      <w:r>
        <w:rPr>
          <w:rFonts w:asciiTheme="minorHAnsi" w:hAnsiTheme="minorHAnsi" w:cstheme="minorHAnsi"/>
          <w:sz w:val="20"/>
        </w:rPr>
        <w:t>wykonywani</w:t>
      </w:r>
      <w:r w:rsidRPr="009076D4">
        <w:rPr>
          <w:rFonts w:asciiTheme="minorHAnsi" w:hAnsiTheme="minorHAnsi" w:cstheme="minorHAnsi"/>
          <w:sz w:val="20"/>
        </w:rPr>
        <w:t>a przedmiotu</w:t>
      </w:r>
      <w:r w:rsidRPr="004B4556">
        <w:rPr>
          <w:rFonts w:asciiTheme="minorHAnsi" w:hAnsiTheme="minorHAnsi" w:cstheme="minorHAnsi"/>
          <w:sz w:val="20"/>
        </w:rPr>
        <w:t xml:space="preserve"> zakupu przez podwykonawców.</w:t>
      </w:r>
      <w:r>
        <w:rPr>
          <w:rFonts w:asciiTheme="minorHAnsi" w:hAnsiTheme="minorHAnsi" w:cstheme="minorHAnsi"/>
          <w:sz w:val="20"/>
        </w:rPr>
        <w:t xml:space="preserve"> </w:t>
      </w:r>
    </w:p>
    <w:p w14:paraId="29156011" w14:textId="77777777" w:rsidR="00ED239F" w:rsidRDefault="00ED239F" w:rsidP="00ED239F"/>
    <w:p w14:paraId="34132F8A" w14:textId="77777777" w:rsidR="00ED239F" w:rsidRPr="00DA054A" w:rsidRDefault="00ED239F" w:rsidP="00ED239F">
      <w:pPr>
        <w:rPr>
          <w:rFonts w:asciiTheme="minorHAnsi" w:hAnsiTheme="minorHAnsi" w:cstheme="minorHAnsi"/>
          <w:b/>
          <w:sz w:val="20"/>
        </w:rPr>
      </w:pPr>
      <w:r w:rsidRPr="00DA054A">
        <w:rPr>
          <w:rFonts w:asciiTheme="minorHAnsi" w:hAnsiTheme="minorHAnsi" w:cstheme="minorHAnsi"/>
          <w:b/>
          <w:sz w:val="20"/>
        </w:rPr>
        <w:t>Załączniki:</w:t>
      </w:r>
      <w:r>
        <w:rPr>
          <w:rFonts w:asciiTheme="minorHAnsi" w:hAnsiTheme="minorHAnsi" w:cstheme="minorHAnsi"/>
          <w:b/>
          <w:sz w:val="20"/>
        </w:rPr>
        <w:t xml:space="preserve"> </w:t>
      </w:r>
    </w:p>
    <w:p w14:paraId="5F137FEC" w14:textId="77777777" w:rsidR="00ED239F" w:rsidRPr="00DA054A" w:rsidRDefault="00ED239F" w:rsidP="00ED239F">
      <w:pPr>
        <w:rPr>
          <w:rFonts w:asciiTheme="minorHAnsi" w:hAnsiTheme="minorHAnsi" w:cstheme="minorHAnsi"/>
          <w:sz w:val="20"/>
        </w:rPr>
      </w:pPr>
      <w:r>
        <w:rPr>
          <w:rFonts w:asciiTheme="minorHAnsi" w:hAnsiTheme="minorHAnsi" w:cstheme="minorHAnsi"/>
          <w:sz w:val="20"/>
        </w:rPr>
        <w:t>Załącznik nr 1.1 – Z</w:t>
      </w:r>
      <w:r w:rsidRPr="00DA054A">
        <w:rPr>
          <w:rFonts w:asciiTheme="minorHAnsi" w:hAnsiTheme="minorHAnsi" w:cstheme="minorHAnsi"/>
          <w:sz w:val="20"/>
        </w:rPr>
        <w:t>awartość projektu budowlanego, wykonawczego i zgód właścicieli nieruchomości</w:t>
      </w:r>
    </w:p>
    <w:p w14:paraId="0A1F62D2" w14:textId="77777777" w:rsidR="00ED239F" w:rsidRPr="00DA054A" w:rsidRDefault="00ED239F" w:rsidP="00ED239F">
      <w:pPr>
        <w:rPr>
          <w:rFonts w:asciiTheme="minorHAnsi" w:hAnsiTheme="minorHAnsi" w:cstheme="minorHAnsi"/>
          <w:sz w:val="20"/>
        </w:rPr>
      </w:pPr>
      <w:r>
        <w:rPr>
          <w:rFonts w:asciiTheme="minorHAnsi" w:hAnsiTheme="minorHAnsi" w:cstheme="minorHAnsi"/>
          <w:sz w:val="20"/>
        </w:rPr>
        <w:t xml:space="preserve">Załącznik nr 1.2 – </w:t>
      </w:r>
      <w:r w:rsidRPr="00DA054A">
        <w:rPr>
          <w:rFonts w:asciiTheme="minorHAnsi" w:hAnsiTheme="minorHAnsi" w:cstheme="minorHAnsi"/>
          <w:sz w:val="20"/>
        </w:rPr>
        <w:t>Wytyczne do kosztorysowania</w:t>
      </w:r>
    </w:p>
    <w:p w14:paraId="711EBCD8" w14:textId="77777777" w:rsidR="00ED239F" w:rsidRPr="0082551D" w:rsidRDefault="00ED239F" w:rsidP="00ED239F">
      <w:pPr>
        <w:rPr>
          <w:rFonts w:asciiTheme="minorHAnsi" w:hAnsiTheme="minorHAnsi" w:cstheme="minorHAnsi"/>
          <w:sz w:val="20"/>
        </w:rPr>
      </w:pPr>
      <w:r>
        <w:rPr>
          <w:rFonts w:asciiTheme="minorHAnsi" w:hAnsiTheme="minorHAnsi" w:cstheme="minorHAnsi"/>
          <w:sz w:val="20"/>
        </w:rPr>
        <w:t xml:space="preserve">Załącznik nr 1.3 – </w:t>
      </w:r>
      <w:r w:rsidRPr="0082551D">
        <w:rPr>
          <w:rFonts w:asciiTheme="minorHAnsi" w:hAnsiTheme="minorHAnsi" w:cstheme="minorHAnsi"/>
          <w:bCs/>
          <w:iCs/>
          <w:sz w:val="20"/>
        </w:rPr>
        <w:t xml:space="preserve">Wzór umowy o udostępnieniu nieruchomości </w:t>
      </w:r>
      <w:r w:rsidRPr="0082551D">
        <w:rPr>
          <w:rFonts w:asciiTheme="minorHAnsi" w:hAnsiTheme="minorHAnsi" w:cstheme="minorHAnsi"/>
          <w:sz w:val="20"/>
        </w:rPr>
        <w:t>w celu budowy urządzeń energetycznych</w:t>
      </w:r>
    </w:p>
    <w:p w14:paraId="433FB144" w14:textId="77777777" w:rsidR="00ED239F" w:rsidRPr="0082551D" w:rsidRDefault="00ED239F" w:rsidP="00ED239F">
      <w:pPr>
        <w:rPr>
          <w:rFonts w:asciiTheme="minorHAnsi" w:hAnsiTheme="minorHAnsi" w:cstheme="minorHAnsi"/>
          <w:sz w:val="20"/>
        </w:rPr>
      </w:pPr>
      <w:r w:rsidRPr="0082551D">
        <w:rPr>
          <w:rFonts w:asciiTheme="minorHAnsi" w:hAnsiTheme="minorHAnsi" w:cstheme="minorHAnsi"/>
          <w:sz w:val="20"/>
        </w:rPr>
        <w:t>Załącznik nr 1.4 – Wzór porozumienia o ustanowienie nieodpłatnej służebności przesyłu</w:t>
      </w:r>
    </w:p>
    <w:p w14:paraId="7D804ED9" w14:textId="77777777" w:rsidR="00ED239F" w:rsidRPr="0082551D" w:rsidRDefault="00ED239F" w:rsidP="00ED239F">
      <w:pPr>
        <w:rPr>
          <w:rFonts w:asciiTheme="minorHAnsi" w:hAnsiTheme="minorHAnsi" w:cstheme="minorHAnsi"/>
          <w:sz w:val="20"/>
        </w:rPr>
      </w:pPr>
      <w:r w:rsidRPr="0082551D">
        <w:rPr>
          <w:rFonts w:asciiTheme="minorHAnsi" w:hAnsiTheme="minorHAnsi" w:cstheme="minorHAnsi"/>
          <w:sz w:val="20"/>
        </w:rPr>
        <w:t>Załącznik nr 1.5  – Wzór porozumienia o ustanowienie odpłatnej służebności przesyłu</w:t>
      </w:r>
    </w:p>
    <w:p w14:paraId="3E5DD02C" w14:textId="77777777" w:rsidR="00ED239F" w:rsidRPr="0082551D" w:rsidRDefault="00ED239F" w:rsidP="00ED239F">
      <w:pPr>
        <w:rPr>
          <w:rFonts w:asciiTheme="minorHAnsi" w:hAnsiTheme="minorHAnsi" w:cstheme="minorHAnsi"/>
          <w:sz w:val="20"/>
        </w:rPr>
      </w:pPr>
      <w:r w:rsidRPr="0082551D">
        <w:rPr>
          <w:rFonts w:asciiTheme="minorHAnsi" w:hAnsiTheme="minorHAnsi" w:cstheme="minorHAnsi"/>
          <w:sz w:val="20"/>
        </w:rPr>
        <w:t xml:space="preserve">Załącznik nr 1.6 – Wytyczne dla projektantów – układanie kabli SN metodą płużenia </w:t>
      </w:r>
    </w:p>
    <w:p w14:paraId="3007ECD8" w14:textId="2B97E99A" w:rsidR="00ED239F" w:rsidRDefault="00ED239F" w:rsidP="00ED239F">
      <w:pPr>
        <w:rPr>
          <w:rFonts w:asciiTheme="minorHAnsi" w:hAnsiTheme="minorHAnsi" w:cstheme="minorHAnsi"/>
          <w:sz w:val="20"/>
        </w:rPr>
      </w:pPr>
      <w:r w:rsidRPr="0082551D">
        <w:rPr>
          <w:rFonts w:asciiTheme="minorHAnsi" w:hAnsiTheme="minorHAnsi" w:cstheme="minorHAnsi"/>
          <w:sz w:val="20"/>
        </w:rPr>
        <w:t>Załącznik nr 1.7 – Specyfikacja techniczna</w:t>
      </w:r>
    </w:p>
    <w:p w14:paraId="6BE18578" w14:textId="492AB313" w:rsidR="005C1B92" w:rsidRDefault="0068677C" w:rsidP="005C1B92">
      <w:pPr>
        <w:rPr>
          <w:rFonts w:asciiTheme="minorHAnsi" w:hAnsiTheme="minorHAnsi" w:cstheme="minorHAnsi"/>
          <w:sz w:val="20"/>
        </w:rPr>
      </w:pPr>
      <w:r>
        <w:rPr>
          <w:rFonts w:asciiTheme="minorHAnsi" w:hAnsiTheme="minorHAnsi" w:cstheme="minorHAnsi"/>
          <w:sz w:val="20"/>
        </w:rPr>
        <w:t>Załącznik nr 1.8 – Mapka</w:t>
      </w:r>
      <w:r w:rsidR="001A7694" w:rsidRPr="0082551D">
        <w:rPr>
          <w:rFonts w:asciiTheme="minorHAnsi" w:hAnsiTheme="minorHAnsi" w:cstheme="minorHAnsi"/>
          <w:sz w:val="20"/>
        </w:rPr>
        <w:t xml:space="preserve"> podglą</w:t>
      </w:r>
      <w:r>
        <w:rPr>
          <w:rFonts w:asciiTheme="minorHAnsi" w:hAnsiTheme="minorHAnsi" w:cstheme="minorHAnsi"/>
          <w:sz w:val="20"/>
        </w:rPr>
        <w:t>dowa</w:t>
      </w:r>
      <w:r w:rsidRPr="0068677C">
        <w:rPr>
          <w:rFonts w:asciiTheme="minorHAnsi" w:hAnsiTheme="minorHAnsi" w:cstheme="minorHAnsi"/>
          <w:sz w:val="20"/>
        </w:rPr>
        <w:t xml:space="preserve"> </w:t>
      </w:r>
      <w:r w:rsidR="005C1B92" w:rsidRPr="0068677C">
        <w:rPr>
          <w:rFonts w:asciiTheme="minorHAnsi" w:hAnsiTheme="minorHAnsi" w:cstheme="minorHAnsi"/>
          <w:sz w:val="20"/>
        </w:rPr>
        <w:t xml:space="preserve"> </w:t>
      </w:r>
    </w:p>
    <w:p w14:paraId="0624CAE7" w14:textId="0897E264" w:rsidR="007848A6" w:rsidRDefault="007848A6" w:rsidP="005C1B92">
      <w:pPr>
        <w:rPr>
          <w:rFonts w:asciiTheme="minorHAnsi" w:hAnsiTheme="minorHAnsi" w:cstheme="minorHAnsi"/>
          <w:sz w:val="20"/>
        </w:rPr>
      </w:pPr>
      <w:r>
        <w:rPr>
          <w:rFonts w:asciiTheme="minorHAnsi" w:hAnsiTheme="minorHAnsi" w:cstheme="minorHAnsi"/>
          <w:sz w:val="20"/>
        </w:rPr>
        <w:t>Załącznik nr 1.9 – WTZ Warunki pr</w:t>
      </w:r>
      <w:r w:rsidR="0004214C">
        <w:rPr>
          <w:rFonts w:asciiTheme="minorHAnsi" w:hAnsiTheme="minorHAnsi" w:cstheme="minorHAnsi"/>
          <w:sz w:val="20"/>
        </w:rPr>
        <w:t>zyłączenia</w:t>
      </w:r>
    </w:p>
    <w:p w14:paraId="513363F2" w14:textId="7EB035D2" w:rsidR="00ED239F" w:rsidRPr="0082551D" w:rsidRDefault="00ED239F" w:rsidP="00ED239F">
      <w:pPr>
        <w:rPr>
          <w:rFonts w:asciiTheme="minorHAnsi" w:hAnsiTheme="minorHAnsi" w:cstheme="minorHAnsi"/>
          <w:sz w:val="20"/>
        </w:rPr>
      </w:pPr>
      <w:r w:rsidRPr="0082551D">
        <w:rPr>
          <w:rFonts w:asciiTheme="minorHAnsi" w:hAnsiTheme="minorHAnsi" w:cstheme="minorHAnsi"/>
          <w:sz w:val="20"/>
        </w:rPr>
        <w:t>Załącznik nr 1.10 – Wytyczne dla dokumentacji w zakresie tytułów prawnych</w:t>
      </w:r>
    </w:p>
    <w:p w14:paraId="3B8E21A4" w14:textId="77777777" w:rsidR="00ED239F" w:rsidRPr="005873E7" w:rsidRDefault="00ED239F" w:rsidP="00ED239F"/>
    <w:p w14:paraId="56AD6B8A" w14:textId="77777777" w:rsidR="00ED239F" w:rsidRPr="005873E7" w:rsidRDefault="00ED239F" w:rsidP="00ED239F"/>
    <w:p w14:paraId="56037A9A" w14:textId="77777777" w:rsidR="00ED239F" w:rsidRDefault="00ED239F" w:rsidP="00ED239F">
      <w:pPr>
        <w:ind w:left="426"/>
      </w:pPr>
      <w:r>
        <w:br w:type="page"/>
      </w:r>
    </w:p>
    <w:p w14:paraId="5E834E3E" w14:textId="77777777" w:rsidR="00ED239F" w:rsidRPr="005873E7" w:rsidRDefault="00ED239F" w:rsidP="00ED239F"/>
    <w:p w14:paraId="6E5D9ABB" w14:textId="77777777" w:rsidR="00ED239F" w:rsidRDefault="00ED239F" w:rsidP="00ED239F">
      <w:pPr>
        <w:rPr>
          <w:rFonts w:asciiTheme="minorHAnsi" w:hAnsiTheme="minorHAnsi" w:cstheme="minorHAnsi"/>
          <w:b/>
          <w:bCs/>
          <w:iCs/>
          <w:sz w:val="20"/>
        </w:rPr>
      </w:pPr>
    </w:p>
    <w:p w14:paraId="1805DB97" w14:textId="77777777" w:rsidR="00ED239F" w:rsidRPr="006619F7" w:rsidRDefault="00ED239F" w:rsidP="00ED239F">
      <w:pPr>
        <w:rPr>
          <w:rFonts w:asciiTheme="minorHAnsi" w:hAnsiTheme="minorHAnsi" w:cstheme="minorHAnsi"/>
          <w:b/>
          <w:bCs/>
          <w:iCs/>
          <w:sz w:val="20"/>
        </w:rPr>
      </w:pPr>
      <w:r>
        <w:rPr>
          <w:rFonts w:asciiTheme="minorHAnsi" w:hAnsiTheme="minorHAnsi" w:cstheme="minorHAnsi"/>
          <w:b/>
          <w:bCs/>
          <w:iCs/>
          <w:sz w:val="20"/>
        </w:rPr>
        <w:t>Załącznik nr 1.1.a</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Pr>
          <w:rFonts w:asciiTheme="minorHAnsi" w:hAnsiTheme="minorHAnsi" w:cstheme="minorHAnsi"/>
          <w:b/>
          <w:bCs/>
          <w:iCs/>
          <w:sz w:val="20"/>
        </w:rPr>
        <w:t xml:space="preserve">SWZ - </w:t>
      </w:r>
      <w:r w:rsidRPr="006619F7">
        <w:rPr>
          <w:rFonts w:asciiTheme="minorHAnsi" w:hAnsiTheme="minorHAnsi" w:cstheme="minorHAnsi"/>
          <w:b/>
          <w:bCs/>
          <w:iCs/>
          <w:sz w:val="20"/>
        </w:rPr>
        <w:t>Zawartość projektu budowlanego, wykonawczego i zgód właścicieli nieruchomości</w:t>
      </w:r>
    </w:p>
    <w:p w14:paraId="33C5F9D0" w14:textId="77777777" w:rsidR="00ED239F" w:rsidRPr="005873E7" w:rsidRDefault="00ED239F" w:rsidP="00ED239F">
      <w:pPr>
        <w:jc w:val="right"/>
        <w:rPr>
          <w:rFonts w:asciiTheme="minorHAnsi" w:hAnsiTheme="minorHAnsi" w:cstheme="minorHAnsi"/>
          <w:b/>
          <w:bCs/>
          <w:iCs/>
          <w:sz w:val="20"/>
        </w:rPr>
      </w:pPr>
    </w:p>
    <w:p w14:paraId="4D0D5EC1" w14:textId="77777777" w:rsidR="00ED239F" w:rsidRDefault="00ED239F" w:rsidP="00ED239F">
      <w:pPr>
        <w:jc w:val="center"/>
        <w:rPr>
          <w:rFonts w:asciiTheme="minorHAnsi" w:hAnsiTheme="minorHAnsi" w:cstheme="minorHAnsi"/>
          <w:b/>
          <w:sz w:val="20"/>
          <w:u w:val="single"/>
        </w:rPr>
      </w:pPr>
    </w:p>
    <w:p w14:paraId="14F8E2D0" w14:textId="77777777" w:rsidR="00ED239F" w:rsidRDefault="00ED239F" w:rsidP="00ED239F">
      <w:pPr>
        <w:jc w:val="center"/>
        <w:rPr>
          <w:rFonts w:asciiTheme="minorHAnsi" w:hAnsiTheme="minorHAnsi" w:cstheme="minorHAnsi"/>
          <w:b/>
          <w:sz w:val="20"/>
          <w:u w:val="single"/>
        </w:rPr>
      </w:pPr>
    </w:p>
    <w:p w14:paraId="2B221118" w14:textId="77777777" w:rsidR="00ED239F" w:rsidRDefault="00ED239F" w:rsidP="00ED239F">
      <w:pPr>
        <w:jc w:val="center"/>
        <w:rPr>
          <w:rFonts w:asciiTheme="minorHAnsi" w:hAnsiTheme="minorHAnsi" w:cstheme="minorHAnsi"/>
          <w:b/>
          <w:sz w:val="20"/>
          <w:u w:val="single"/>
        </w:rPr>
      </w:pPr>
      <w:r w:rsidRPr="005873E7">
        <w:rPr>
          <w:rFonts w:asciiTheme="minorHAnsi" w:hAnsiTheme="minorHAnsi" w:cstheme="minorHAnsi"/>
          <w:b/>
          <w:sz w:val="20"/>
          <w:u w:val="single"/>
        </w:rPr>
        <w:t>Projekt budowlany – TOM 1</w:t>
      </w:r>
    </w:p>
    <w:p w14:paraId="54F67CCA" w14:textId="77777777" w:rsidR="00ED239F" w:rsidRPr="005873E7" w:rsidRDefault="00ED239F" w:rsidP="00ED239F">
      <w:pPr>
        <w:jc w:val="center"/>
        <w:rPr>
          <w:rFonts w:asciiTheme="minorHAnsi" w:hAnsiTheme="minorHAnsi" w:cstheme="minorHAnsi"/>
          <w:b/>
          <w:sz w:val="20"/>
          <w:u w:val="single"/>
        </w:rPr>
      </w:pPr>
    </w:p>
    <w:p w14:paraId="0F1E3EA2"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165579E3" w14:textId="77777777" w:rsidR="00ED239F" w:rsidRPr="005873E7" w:rsidRDefault="00ED239F" w:rsidP="00ED239F">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warunki przyłączenia,</w:t>
      </w:r>
    </w:p>
    <w:p w14:paraId="6831B34F" w14:textId="77777777" w:rsidR="00ED239F" w:rsidRPr="005873E7" w:rsidRDefault="00ED239F" w:rsidP="00ED239F">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55B8C03B" w14:textId="77777777" w:rsidR="00ED239F" w:rsidRPr="005873E7" w:rsidRDefault="00ED239F" w:rsidP="00ED239F">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uzgodnienia</w:t>
      </w:r>
      <w:r>
        <w:rPr>
          <w:rFonts w:asciiTheme="minorHAnsi" w:hAnsiTheme="minorHAnsi" w:cstheme="minorHAnsi"/>
          <w:sz w:val="20"/>
        </w:rPr>
        <w:t xml:space="preserve"> dodatkowe (notatki, protokoły).</w:t>
      </w:r>
    </w:p>
    <w:p w14:paraId="2BB36BCE"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noProof/>
          <w:sz w:val="20"/>
          <w:lang w:eastAsia="pl-PL"/>
        </w:rPr>
        <mc:AlternateContent>
          <mc:Choice Requires="wps">
            <w:drawing>
              <wp:anchor distT="0" distB="0" distL="114300" distR="114300" simplePos="0" relativeHeight="251659264" behindDoc="0" locked="0" layoutInCell="0" allowOverlap="1" wp14:anchorId="1BDA907F" wp14:editId="2AE61A6A">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4C33A1"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" o:allowincell="f" stroked="f" strokeweight=".25pt"/>
            </w:pict>
          </mc:Fallback>
        </mc:AlternateContent>
      </w:r>
      <w:r w:rsidRPr="005873E7">
        <w:rPr>
          <w:rFonts w:asciiTheme="minorHAnsi" w:hAnsiTheme="minorHAnsi" w:cstheme="minorHAnsi"/>
          <w:sz w:val="20"/>
        </w:rPr>
        <w:t>Klauzula sprawdzenia projektu (w rozumieniu art.20 ust 2 ustawy Prawo Budowlane)</w:t>
      </w:r>
      <w:r>
        <w:rPr>
          <w:rFonts w:asciiTheme="minorHAnsi" w:hAnsiTheme="minorHAnsi" w:cstheme="minorHAnsi"/>
          <w:sz w:val="20"/>
        </w:rPr>
        <w:t>.</w:t>
      </w:r>
      <w:r w:rsidRPr="005873E7">
        <w:rPr>
          <w:rFonts w:asciiTheme="minorHAnsi" w:hAnsiTheme="minorHAnsi" w:cstheme="minorHAnsi"/>
          <w:sz w:val="20"/>
          <w:vertAlign w:val="superscript"/>
        </w:rPr>
        <w:t xml:space="preserve"> 1</w:t>
      </w:r>
    </w:p>
    <w:p w14:paraId="1D3B858B"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0F7EF8D2" w14:textId="77777777" w:rsidR="00ED239F" w:rsidRPr="005873E7" w:rsidRDefault="00ED239F" w:rsidP="00ED239F">
      <w:pPr>
        <w:tabs>
          <w:tab w:val="num" w:pos="709"/>
        </w:tabs>
        <w:spacing w:line="240" w:lineRule="auto"/>
        <w:ind w:left="709" w:hanging="283"/>
        <w:rPr>
          <w:rFonts w:asciiTheme="minorHAnsi" w:hAnsiTheme="minorHAnsi" w:cstheme="minorHAnsi"/>
          <w:sz w:val="20"/>
        </w:rPr>
      </w:pPr>
      <w:r w:rsidRPr="005873E7">
        <w:rPr>
          <w:rFonts w:asciiTheme="minorHAnsi" w:hAnsiTheme="minorHAnsi" w:cstheme="minorHAnsi"/>
          <w:sz w:val="20"/>
        </w:rPr>
        <w:t>-</w:t>
      </w:r>
      <w:r>
        <w:rPr>
          <w:rFonts w:asciiTheme="minorHAnsi" w:hAnsiTheme="minorHAnsi" w:cstheme="minorHAnsi"/>
          <w:sz w:val="20"/>
        </w:rPr>
        <w:t xml:space="preserve"> </w:t>
      </w:r>
      <w:r w:rsidRPr="005873E7">
        <w:rPr>
          <w:rFonts w:asciiTheme="minorHAnsi" w:hAnsiTheme="minorHAnsi" w:cstheme="minorHAnsi"/>
          <w:sz w:val="20"/>
        </w:rPr>
        <w:t>oświadczenie projektanta o wprowadzeniu uwag (poprawek) do projektu</w:t>
      </w:r>
      <w:r>
        <w:rPr>
          <w:rFonts w:asciiTheme="minorHAnsi" w:hAnsiTheme="minorHAnsi" w:cstheme="minorHAnsi"/>
          <w:sz w:val="20"/>
        </w:rPr>
        <w:t>.</w:t>
      </w:r>
    </w:p>
    <w:p w14:paraId="151C432B"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Decyzja o ustaleniu lokalizacji inwestycji celu publicznego z załącznikiem graficznym lub Wyrys i wypis z miejscowego planu zagospodarowania przestrzennego</w:t>
      </w:r>
      <w:r>
        <w:rPr>
          <w:rFonts w:asciiTheme="minorHAnsi" w:hAnsiTheme="minorHAnsi" w:cstheme="minorHAnsi"/>
          <w:sz w:val="20"/>
        </w:rPr>
        <w:t>.</w:t>
      </w:r>
    </w:p>
    <w:p w14:paraId="784988E8"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Opinia ZUDP z załącznikiem graficznym (oryginał załącznika graficznego)</w:t>
      </w:r>
    </w:p>
    <w:p w14:paraId="381626A4"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Opis</w:t>
      </w:r>
    </w:p>
    <w:p w14:paraId="44D52CE2"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Trasa linii z naniesionymi, opisanymi i wyróżnionymi kolorami elementami linii (projektowane, istniejące, do demontażu, inne media itp.)</w:t>
      </w:r>
    </w:p>
    <w:p w14:paraId="4127A2A2"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Schemat jednokreskowy</w:t>
      </w:r>
    </w:p>
    <w:p w14:paraId="2896F419"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na prowa</w:t>
      </w:r>
      <w:r>
        <w:rPr>
          <w:rFonts w:asciiTheme="minorHAnsi" w:hAnsiTheme="minorHAnsi" w:cstheme="minorHAnsi"/>
          <w:sz w:val="20"/>
        </w:rPr>
        <w:t>dzenie robót w pasach drogowych</w:t>
      </w:r>
      <w:r w:rsidRPr="005873E7">
        <w:rPr>
          <w:rFonts w:asciiTheme="minorHAnsi" w:hAnsiTheme="minorHAnsi" w:cstheme="minorHAnsi"/>
          <w:sz w:val="20"/>
          <w:vertAlign w:val="superscript"/>
        </w:rPr>
        <w:footnoteReference w:id="1"/>
      </w:r>
    </w:p>
    <w:p w14:paraId="421F355A" w14:textId="77777777" w:rsidR="00ED239F" w:rsidRPr="005873E7" w:rsidRDefault="00ED239F" w:rsidP="00ED239F">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postanowienia, decyzje, uzgodnienia UM, UG, Zarządy Dróg, ...................................</w:t>
      </w:r>
    </w:p>
    <w:p w14:paraId="424EA878"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Ochrony Środowiska na prowadzenie robót w terenach zielonych</w:t>
      </w:r>
    </w:p>
    <w:p w14:paraId="5EA1D736" w14:textId="77777777" w:rsidR="00ED239F" w:rsidRPr="005873E7" w:rsidRDefault="00ED239F" w:rsidP="00ED239F">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oświadczenie, że nie występuje kolizja z zielenią</w:t>
      </w:r>
    </w:p>
    <w:p w14:paraId="01CA27BC"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Warunki Wojewódzkiego Konserwatora Zabytków </w:t>
      </w:r>
      <w:r w:rsidRPr="005873E7">
        <w:rPr>
          <w:rFonts w:asciiTheme="minorHAnsi" w:hAnsiTheme="minorHAnsi" w:cstheme="minorHAnsi"/>
          <w:sz w:val="20"/>
          <w:vertAlign w:val="superscript"/>
        </w:rPr>
        <w:t>1</w:t>
      </w:r>
    </w:p>
    <w:p w14:paraId="4363071A"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Pr>
          <w:rFonts w:asciiTheme="minorHAnsi" w:hAnsiTheme="minorHAnsi" w:cstheme="minorHAnsi"/>
          <w:sz w:val="20"/>
        </w:rPr>
        <w:t>Warunki PKP na przejście</w:t>
      </w:r>
      <w:r w:rsidRPr="005873E7">
        <w:rPr>
          <w:rFonts w:asciiTheme="minorHAnsi" w:hAnsiTheme="minorHAnsi" w:cstheme="minorHAnsi"/>
          <w:sz w:val="20"/>
        </w:rPr>
        <w:t>, przez teren i w pobliżu urządzeń</w:t>
      </w:r>
      <w:r w:rsidRPr="005873E7">
        <w:rPr>
          <w:rFonts w:asciiTheme="minorHAnsi" w:hAnsiTheme="minorHAnsi" w:cstheme="minorHAnsi"/>
          <w:sz w:val="20"/>
          <w:vertAlign w:val="superscript"/>
        </w:rPr>
        <w:t>1</w:t>
      </w:r>
    </w:p>
    <w:p w14:paraId="491445F1"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Pozwolenie wodno-prawne </w:t>
      </w:r>
      <w:r w:rsidRPr="005873E7">
        <w:rPr>
          <w:rFonts w:asciiTheme="minorHAnsi" w:hAnsiTheme="minorHAnsi" w:cstheme="minorHAnsi"/>
          <w:sz w:val="20"/>
          <w:vertAlign w:val="superscript"/>
        </w:rPr>
        <w:t>1</w:t>
      </w:r>
    </w:p>
    <w:p w14:paraId="29CC02B2"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Inne szczególne warunki realizacji </w:t>
      </w:r>
      <w:r w:rsidRPr="005873E7">
        <w:rPr>
          <w:rFonts w:asciiTheme="minorHAnsi" w:hAnsiTheme="minorHAnsi" w:cstheme="minorHAnsi"/>
          <w:sz w:val="20"/>
          <w:vertAlign w:val="superscript"/>
        </w:rPr>
        <w:t>1</w:t>
      </w:r>
    </w:p>
    <w:p w14:paraId="12903FD5" w14:textId="77777777" w:rsidR="00ED239F" w:rsidRPr="005873E7" w:rsidRDefault="00ED239F" w:rsidP="00ED239F">
      <w:pPr>
        <w:numPr>
          <w:ilvl w:val="1"/>
          <w:numId w:val="10"/>
        </w:numPr>
        <w:spacing w:line="240" w:lineRule="auto"/>
        <w:rPr>
          <w:rFonts w:asciiTheme="minorHAnsi" w:hAnsiTheme="minorHAnsi" w:cstheme="minorHAnsi"/>
          <w:sz w:val="20"/>
        </w:rPr>
      </w:pPr>
      <w:r>
        <w:rPr>
          <w:rFonts w:asciiTheme="minorHAnsi" w:hAnsiTheme="minorHAnsi" w:cstheme="minorHAnsi"/>
          <w:sz w:val="20"/>
        </w:rPr>
        <w:t>…………………………………………………</w:t>
      </w:r>
    </w:p>
    <w:p w14:paraId="42ED87B3" w14:textId="77777777" w:rsidR="00ED239F" w:rsidRPr="005873E7" w:rsidRDefault="00ED239F" w:rsidP="00ED239F">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2D7BB625" w14:textId="77777777" w:rsidR="00ED239F" w:rsidRPr="005873E7" w:rsidRDefault="00ED239F" w:rsidP="00ED239F">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7E07744B"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Pozwolenie na budowę – z klauzulą prawomocności oraz załącznik graficzny, lub niezakwestionowane zgłoszenie zamiaru wykonania robót</w:t>
      </w:r>
    </w:p>
    <w:p w14:paraId="7F054CB1" w14:textId="77777777" w:rsidR="00ED239F" w:rsidRPr="005873E7" w:rsidRDefault="00ED239F" w:rsidP="00ED239F">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oryginał</w:t>
      </w:r>
    </w:p>
    <w:p w14:paraId="095C0E6D" w14:textId="77777777" w:rsidR="00ED239F" w:rsidRDefault="00ED239F" w:rsidP="00ED239F">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ksero potwierdzone</w:t>
      </w:r>
      <w:r w:rsidRPr="005873E7">
        <w:rPr>
          <w:rFonts w:asciiTheme="minorHAnsi" w:hAnsiTheme="minorHAnsi" w:cstheme="minorHAnsi"/>
          <w:sz w:val="20"/>
          <w:vertAlign w:val="superscript"/>
        </w:rPr>
        <w:footnoteReference w:id="2"/>
      </w:r>
    </w:p>
    <w:p w14:paraId="2BA22345" w14:textId="77777777" w:rsidR="00ED239F" w:rsidRDefault="00ED239F" w:rsidP="00ED239F">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załączniki lub warunki szczególne</w:t>
      </w:r>
      <w:r w:rsidRPr="005873E7">
        <w:rPr>
          <w:rFonts w:asciiTheme="minorHAnsi" w:hAnsiTheme="minorHAnsi" w:cstheme="minorHAnsi"/>
          <w:sz w:val="20"/>
          <w:vertAlign w:val="superscript"/>
        </w:rPr>
        <w:footnoteReference w:id="3"/>
      </w:r>
    </w:p>
    <w:p w14:paraId="062FE656" w14:textId="77777777" w:rsidR="00ED239F" w:rsidRPr="005873E7" w:rsidRDefault="00ED239F" w:rsidP="00ED239F">
      <w:pPr>
        <w:rPr>
          <w:rFonts w:asciiTheme="minorHAnsi" w:hAnsiTheme="minorHAnsi" w:cstheme="minorHAnsi"/>
          <w:sz w:val="20"/>
        </w:rPr>
      </w:pPr>
    </w:p>
    <w:p w14:paraId="76A423AA" w14:textId="77777777" w:rsidR="00ED239F" w:rsidRPr="005873E7" w:rsidRDefault="00ED239F" w:rsidP="00ED239F">
      <w:pPr>
        <w:rPr>
          <w:rFonts w:asciiTheme="minorHAnsi" w:hAnsiTheme="minorHAnsi" w:cstheme="minorHAnsi"/>
          <w:sz w:val="20"/>
        </w:rPr>
      </w:pPr>
    </w:p>
    <w:p w14:paraId="11F93A54" w14:textId="77777777" w:rsidR="00ED239F" w:rsidRPr="005873E7" w:rsidRDefault="00ED239F" w:rsidP="00ED239F">
      <w:pPr>
        <w:rPr>
          <w:rFonts w:asciiTheme="minorHAnsi" w:hAnsiTheme="minorHAnsi" w:cstheme="minorHAnsi"/>
          <w:sz w:val="20"/>
        </w:rPr>
      </w:pPr>
    </w:p>
    <w:p w14:paraId="213F6EE0" w14:textId="77777777" w:rsidR="00ED239F" w:rsidRPr="005873E7" w:rsidRDefault="00ED239F" w:rsidP="00ED239F">
      <w:pPr>
        <w:rPr>
          <w:rFonts w:asciiTheme="minorHAnsi" w:hAnsiTheme="minorHAnsi" w:cstheme="minorHAnsi"/>
          <w:sz w:val="20"/>
        </w:rPr>
      </w:pPr>
    </w:p>
    <w:p w14:paraId="198D505C" w14:textId="77777777" w:rsidR="00ED239F" w:rsidRPr="005873E7" w:rsidRDefault="00ED239F" w:rsidP="00ED239F">
      <w:pPr>
        <w:rPr>
          <w:rFonts w:asciiTheme="minorHAnsi" w:hAnsiTheme="minorHAnsi" w:cstheme="minorHAnsi"/>
          <w:sz w:val="20"/>
        </w:rPr>
      </w:pPr>
    </w:p>
    <w:p w14:paraId="5D5089C0" w14:textId="77777777" w:rsidR="00ED239F" w:rsidRPr="005873E7" w:rsidRDefault="00ED239F" w:rsidP="00ED239F">
      <w:pPr>
        <w:rPr>
          <w:rFonts w:asciiTheme="minorHAnsi" w:hAnsiTheme="minorHAnsi" w:cstheme="minorHAnsi"/>
          <w:sz w:val="20"/>
        </w:rPr>
      </w:pPr>
    </w:p>
    <w:p w14:paraId="75C16AA8" w14:textId="77777777" w:rsidR="00ED239F" w:rsidRPr="005873E7" w:rsidRDefault="00ED239F" w:rsidP="00ED239F">
      <w:pPr>
        <w:rPr>
          <w:rFonts w:asciiTheme="minorHAnsi" w:hAnsiTheme="minorHAnsi" w:cstheme="minorHAnsi"/>
          <w:sz w:val="20"/>
        </w:rPr>
      </w:pPr>
    </w:p>
    <w:p w14:paraId="18259C0E" w14:textId="77777777" w:rsidR="00ED239F" w:rsidRPr="005873E7" w:rsidRDefault="00ED239F" w:rsidP="00ED239F">
      <w:pPr>
        <w:rPr>
          <w:rFonts w:asciiTheme="minorHAnsi" w:hAnsiTheme="minorHAnsi" w:cstheme="minorHAnsi"/>
          <w:sz w:val="20"/>
        </w:rPr>
      </w:pPr>
    </w:p>
    <w:p w14:paraId="75E083A6" w14:textId="77777777" w:rsidR="00ED239F" w:rsidRDefault="00ED239F" w:rsidP="00ED239F">
      <w:pPr>
        <w:rPr>
          <w:rFonts w:asciiTheme="minorHAnsi" w:hAnsiTheme="minorHAnsi" w:cstheme="minorHAnsi"/>
          <w:sz w:val="20"/>
        </w:rPr>
      </w:pPr>
    </w:p>
    <w:p w14:paraId="41276AD8" w14:textId="77777777" w:rsidR="00ED239F" w:rsidRDefault="00ED239F" w:rsidP="00ED239F">
      <w:pPr>
        <w:ind w:firstLine="708"/>
        <w:rPr>
          <w:rFonts w:asciiTheme="minorHAnsi" w:hAnsiTheme="minorHAnsi" w:cstheme="minorHAnsi"/>
          <w:sz w:val="20"/>
        </w:rPr>
      </w:pPr>
    </w:p>
    <w:p w14:paraId="203ABDE8" w14:textId="77777777" w:rsidR="00ED239F" w:rsidRDefault="00ED239F" w:rsidP="00ED239F">
      <w:pPr>
        <w:rPr>
          <w:rFonts w:asciiTheme="minorHAnsi" w:hAnsiTheme="minorHAnsi" w:cstheme="minorHAnsi"/>
          <w:b/>
          <w:bCs/>
          <w:iCs/>
          <w:sz w:val="20"/>
        </w:rPr>
      </w:pPr>
    </w:p>
    <w:p w14:paraId="0894342B" w14:textId="77777777" w:rsidR="00ED239F" w:rsidRPr="006619F7" w:rsidRDefault="00ED239F" w:rsidP="00ED239F">
      <w:pPr>
        <w:rPr>
          <w:rFonts w:asciiTheme="minorHAnsi" w:hAnsiTheme="minorHAnsi" w:cstheme="minorHAnsi"/>
          <w:b/>
          <w:bCs/>
          <w:iCs/>
          <w:sz w:val="20"/>
        </w:rPr>
      </w:pPr>
      <w:r>
        <w:rPr>
          <w:rFonts w:asciiTheme="minorHAnsi" w:hAnsiTheme="minorHAnsi" w:cstheme="minorHAnsi"/>
          <w:b/>
          <w:bCs/>
          <w:iCs/>
          <w:sz w:val="20"/>
        </w:rPr>
        <w:t>Załącznik nr 1.1.b</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Pr>
          <w:rFonts w:asciiTheme="minorHAnsi" w:hAnsiTheme="minorHAnsi" w:cstheme="minorHAnsi"/>
          <w:b/>
          <w:bCs/>
          <w:iCs/>
          <w:sz w:val="20"/>
        </w:rPr>
        <w:t xml:space="preserve">SWZ - </w:t>
      </w:r>
      <w:r w:rsidRPr="006619F7">
        <w:rPr>
          <w:rFonts w:asciiTheme="minorHAnsi" w:hAnsiTheme="minorHAnsi" w:cstheme="minorHAnsi"/>
          <w:b/>
          <w:bCs/>
          <w:iCs/>
          <w:sz w:val="20"/>
        </w:rPr>
        <w:t>Zawartość projektu budowlanego, wykonawczego i zgód właścicieli nieruchomości</w:t>
      </w:r>
    </w:p>
    <w:p w14:paraId="38A202A7" w14:textId="77777777" w:rsidR="00ED239F" w:rsidRDefault="00ED239F" w:rsidP="00ED239F">
      <w:pPr>
        <w:jc w:val="right"/>
        <w:rPr>
          <w:rFonts w:asciiTheme="minorHAnsi" w:hAnsiTheme="minorHAnsi" w:cstheme="minorHAnsi"/>
          <w:b/>
          <w:sz w:val="20"/>
          <w:u w:val="single"/>
        </w:rPr>
      </w:pPr>
    </w:p>
    <w:p w14:paraId="3A4CA0E0" w14:textId="77777777" w:rsidR="00ED239F" w:rsidRDefault="00ED239F" w:rsidP="00ED239F">
      <w:pPr>
        <w:jc w:val="center"/>
        <w:rPr>
          <w:rFonts w:asciiTheme="minorHAnsi" w:hAnsiTheme="minorHAnsi" w:cstheme="minorHAnsi"/>
          <w:b/>
          <w:sz w:val="20"/>
          <w:u w:val="single"/>
        </w:rPr>
      </w:pPr>
      <w:r w:rsidRPr="005873E7">
        <w:rPr>
          <w:rFonts w:asciiTheme="minorHAnsi" w:hAnsiTheme="minorHAnsi" w:cstheme="minorHAnsi"/>
          <w:b/>
          <w:sz w:val="20"/>
          <w:u w:val="single"/>
        </w:rPr>
        <w:t>Projekt wykonawczy – TOM 2</w:t>
      </w:r>
    </w:p>
    <w:p w14:paraId="28C493E8" w14:textId="77777777" w:rsidR="00ED239F" w:rsidRDefault="00ED239F" w:rsidP="00ED239F">
      <w:pPr>
        <w:jc w:val="center"/>
        <w:rPr>
          <w:rFonts w:asciiTheme="minorHAnsi" w:hAnsiTheme="minorHAnsi" w:cstheme="minorHAnsi"/>
          <w:b/>
          <w:sz w:val="20"/>
          <w:u w:val="single"/>
        </w:rPr>
      </w:pPr>
    </w:p>
    <w:p w14:paraId="186AFFA7"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Pozwolenie na budowę z klauzulą prawomocności (ksero) lub niezakwestionowane zgłoszenie zamiaru wykonania robót</w:t>
      </w:r>
    </w:p>
    <w:p w14:paraId="5BDE715F"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7FB04331"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warunki przyłączenia,</w:t>
      </w:r>
    </w:p>
    <w:p w14:paraId="280EAE68"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56458C25"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uzgodnienia</w:t>
      </w:r>
      <w:r>
        <w:rPr>
          <w:rFonts w:asciiTheme="minorHAnsi" w:hAnsiTheme="minorHAnsi" w:cstheme="minorHAnsi"/>
          <w:sz w:val="20"/>
        </w:rPr>
        <w:t xml:space="preserve"> dodatkowe (notatki, protokoły)</w:t>
      </w:r>
    </w:p>
    <w:p w14:paraId="451E4268"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Zakres robót </w:t>
      </w:r>
    </w:p>
    <w:p w14:paraId="34E656E4"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03A02AC5"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oświadczenie projektanta o wprowadzeniu uwag (poprawek) do projektu</w:t>
      </w:r>
    </w:p>
    <w:p w14:paraId="3295750D"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Potwierdzenie projektanta, że:</w:t>
      </w:r>
    </w:p>
    <w:p w14:paraId="2AB83104"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oświadczenia złożone przez właścicieli działek ujętych w projekcie są bez uwag</w:t>
      </w:r>
      <w:r>
        <w:rPr>
          <w:rFonts w:asciiTheme="minorHAnsi" w:hAnsiTheme="minorHAnsi" w:cstheme="minorHAnsi"/>
          <w:sz w:val="20"/>
        </w:rPr>
        <w:t>,</w:t>
      </w:r>
    </w:p>
    <w:p w14:paraId="773D3041"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01712A99"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Opinia ZUDP (oryginał załącznika graficznego)</w:t>
      </w:r>
    </w:p>
    <w:p w14:paraId="6D7BE228"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 podłużny linii z rzędnymi docelowymi - jeżeli teren nie jest ukształtowany docelowo – oraz oświadczenie projektanta o braku utrudnień typu: budynki, budowle tymczasowe, drzewa, składowiska itp.</w:t>
      </w:r>
    </w:p>
    <w:p w14:paraId="44A009AD"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Trasy linii z naniesionymi, opisanymi i wyróżnionymi kolorami elementami linii (projektowane, istniejące, do demontażu i inne media itp.)</w:t>
      </w:r>
    </w:p>
    <w:p w14:paraId="4A9FFB80"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Opis trasy linii ze zwróceniem uwagi na istotne przeszkody lub problemy w zagospodarowaniu terenu</w:t>
      </w:r>
    </w:p>
    <w:p w14:paraId="76804C8A"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Schematy jednokreskowe (np. linie SN, nn, stacje, układy pomiarowe)</w:t>
      </w:r>
    </w:p>
    <w:p w14:paraId="330551AE"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Profile skrzyżowań</w:t>
      </w:r>
    </w:p>
    <w:p w14:paraId="6E1B4A50"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z rzekami</w:t>
      </w:r>
    </w:p>
    <w:p w14:paraId="27FED18E"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drogami</w:t>
      </w:r>
    </w:p>
    <w:p w14:paraId="75B9FD0A"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torami kolejowymi</w:t>
      </w:r>
    </w:p>
    <w:p w14:paraId="7B2D5B45"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kanałami co</w:t>
      </w:r>
    </w:p>
    <w:p w14:paraId="161362FA"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 xml:space="preserve">inne </w:t>
      </w:r>
    </w:p>
    <w:p w14:paraId="00C8BC82"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Opis i szczegółowe rysunki elementów i rozwiązań nietypowych (np. konstrukcje, kanały, studnie)</w:t>
      </w:r>
    </w:p>
    <w:p w14:paraId="2FF476BB"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Wyniki obliczeń elektrycznych (oporność uziemień, spadki napięć, ochrona przeciwporażeniowa itp. ...)</w:t>
      </w:r>
    </w:p>
    <w:p w14:paraId="507BC3EB"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arkusze montażowe (typy, długości, ilości itp. ...)</w:t>
      </w:r>
    </w:p>
    <w:p w14:paraId="3717E780"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Zbiorcze zestawienia materiałów dla linii napowietrznej, kabli – SN, nN, przyłączy oraz stacji trans. (wymagana zgodność materiałów w: opisach na trasach, tabelach, przedmiarach).</w:t>
      </w:r>
    </w:p>
    <w:p w14:paraId="2B18E27B"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drzew do wycinki, gałęzi do podcięcia wraz z niezbędnymi uzgodnieniami</w:t>
      </w:r>
    </w:p>
    <w:p w14:paraId="74B55F5F"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Inwentaryzacja urządzeń istniejących ( w zakresie urządzeń podlegających przebudowie)</w:t>
      </w:r>
    </w:p>
    <w:p w14:paraId="6D18C5C8"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demontażowe (linii SN, stacji, linii nn, przyłączy)</w:t>
      </w:r>
    </w:p>
    <w:p w14:paraId="6A6876AD"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materiałów z demontażu</w:t>
      </w:r>
    </w:p>
    <w:p w14:paraId="449DAFC7"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lastRenderedPageBreak/>
        <w:t>Plan zagospodarowania działki z wrysowaną projektowaną stacją transformatorową w skali 1:200 z uwzględnieniem domiarów do punktów stałych lub granic istniejącej działki, rzędna „zero”, opaska, /dot.: ST wnętrzowych/; droga dojazdowa-uzgodniona z drogowcami, ogrodzenie /dot.: ST wnętrz. i nap.</w:t>
      </w:r>
    </w:p>
    <w:p w14:paraId="706D3277" w14:textId="77777777" w:rsidR="00ED239F" w:rsidRPr="005873E7" w:rsidRDefault="00ED239F" w:rsidP="00ED239F">
      <w:pPr>
        <w:numPr>
          <w:ilvl w:val="1"/>
          <w:numId w:val="14"/>
        </w:numPr>
        <w:rPr>
          <w:rFonts w:asciiTheme="minorHAnsi" w:hAnsiTheme="minorHAnsi" w:cstheme="minorHAnsi"/>
          <w:sz w:val="20"/>
        </w:rPr>
      </w:pPr>
      <w:r w:rsidRPr="005873E7">
        <w:rPr>
          <w:rFonts w:asciiTheme="minorHAnsi" w:hAnsiTheme="minorHAnsi" w:cstheme="minorHAnsi"/>
          <w:sz w:val="20"/>
        </w:rPr>
        <w:t>oddzielny tom Projektu branży drogowej</w:t>
      </w:r>
    </w:p>
    <w:p w14:paraId="283602E2" w14:textId="77777777" w:rsidR="00ED239F" w:rsidRPr="005873E7" w:rsidRDefault="00ED239F" w:rsidP="00ED239F">
      <w:pPr>
        <w:numPr>
          <w:ilvl w:val="0"/>
          <w:numId w:val="15"/>
        </w:numPr>
        <w:rPr>
          <w:rFonts w:asciiTheme="minorHAnsi" w:hAnsiTheme="minorHAnsi" w:cstheme="minorHAnsi"/>
          <w:sz w:val="20"/>
        </w:rPr>
      </w:pPr>
      <w:r w:rsidRPr="005873E7">
        <w:rPr>
          <w:rFonts w:asciiTheme="minorHAnsi" w:hAnsiTheme="minorHAnsi" w:cstheme="minorHAnsi"/>
          <w:sz w:val="20"/>
        </w:rPr>
        <w:t xml:space="preserve">Przedmiar robót (zgodny z zakresem robót, założeniami wyjściowymi i wytycznymi PGE Dystrybucja S.A. Oddział </w:t>
      </w:r>
      <w:r>
        <w:rPr>
          <w:rFonts w:asciiTheme="minorHAnsi" w:hAnsiTheme="minorHAnsi" w:cstheme="minorHAnsi"/>
          <w:sz w:val="20"/>
        </w:rPr>
        <w:t>………….</w:t>
      </w:r>
      <w:r w:rsidRPr="005873E7">
        <w:rPr>
          <w:rFonts w:asciiTheme="minorHAnsi" w:hAnsiTheme="minorHAnsi" w:cstheme="minorHAnsi"/>
          <w:sz w:val="20"/>
        </w:rPr>
        <w:t>)</w:t>
      </w:r>
    </w:p>
    <w:p w14:paraId="3B19511F" w14:textId="77777777" w:rsidR="00ED239F" w:rsidRDefault="00ED239F" w:rsidP="00ED239F">
      <w:pPr>
        <w:ind w:firstLine="284"/>
        <w:rPr>
          <w:rFonts w:asciiTheme="minorHAnsi" w:hAnsiTheme="minorHAnsi" w:cstheme="minorHAnsi"/>
          <w:sz w:val="20"/>
        </w:rPr>
      </w:pPr>
      <w:r>
        <w:rPr>
          <w:rFonts w:asciiTheme="minorHAnsi" w:hAnsiTheme="minorHAnsi" w:cstheme="minorHAnsi"/>
          <w:sz w:val="20"/>
        </w:rPr>
        <w:t xml:space="preserve">- </w:t>
      </w:r>
      <w:r w:rsidRPr="005873E7">
        <w:rPr>
          <w:rFonts w:asciiTheme="minorHAnsi" w:hAnsiTheme="minorHAnsi" w:cstheme="minorHAnsi"/>
          <w:sz w:val="20"/>
        </w:rPr>
        <w:t>kosztorys inwestorski</w:t>
      </w:r>
    </w:p>
    <w:p w14:paraId="5549F4DE" w14:textId="77777777" w:rsidR="00ED239F" w:rsidRDefault="00ED239F" w:rsidP="00ED239F">
      <w:pPr>
        <w:spacing w:after="200" w:line="276" w:lineRule="auto"/>
        <w:jc w:val="left"/>
        <w:rPr>
          <w:rFonts w:asciiTheme="minorHAnsi" w:hAnsiTheme="minorHAnsi" w:cstheme="minorHAnsi"/>
          <w:b/>
          <w:bCs/>
          <w:iCs/>
          <w:sz w:val="20"/>
        </w:rPr>
      </w:pPr>
      <w:r>
        <w:rPr>
          <w:rFonts w:asciiTheme="minorHAnsi" w:hAnsiTheme="minorHAnsi" w:cstheme="minorHAnsi"/>
          <w:b/>
          <w:bCs/>
          <w:iCs/>
          <w:sz w:val="20"/>
        </w:rPr>
        <w:br w:type="page"/>
      </w:r>
    </w:p>
    <w:p w14:paraId="1143C3FD" w14:textId="77777777" w:rsidR="00ED239F" w:rsidRDefault="00ED239F" w:rsidP="00ED239F">
      <w:pPr>
        <w:rPr>
          <w:rFonts w:asciiTheme="minorHAnsi" w:hAnsiTheme="minorHAnsi" w:cstheme="minorHAnsi"/>
          <w:b/>
          <w:bCs/>
          <w:iCs/>
          <w:sz w:val="20"/>
        </w:rPr>
      </w:pPr>
    </w:p>
    <w:p w14:paraId="6FC2847E" w14:textId="77777777" w:rsidR="00ED239F" w:rsidRPr="006619F7" w:rsidRDefault="00ED239F" w:rsidP="00ED239F">
      <w:pPr>
        <w:rPr>
          <w:rFonts w:asciiTheme="minorHAnsi" w:hAnsiTheme="minorHAnsi" w:cstheme="minorHAnsi"/>
          <w:b/>
          <w:bCs/>
          <w:iCs/>
          <w:sz w:val="20"/>
        </w:rPr>
      </w:pPr>
      <w:r w:rsidRPr="006619F7">
        <w:rPr>
          <w:rFonts w:asciiTheme="minorHAnsi" w:hAnsiTheme="minorHAnsi" w:cstheme="minorHAnsi"/>
          <w:b/>
          <w:bCs/>
          <w:iCs/>
          <w:sz w:val="20"/>
        </w:rPr>
        <w:t xml:space="preserve">Załącznik nr </w:t>
      </w:r>
      <w:r>
        <w:rPr>
          <w:rFonts w:asciiTheme="minorHAnsi" w:hAnsiTheme="minorHAnsi" w:cstheme="minorHAnsi"/>
          <w:b/>
          <w:bCs/>
          <w:iCs/>
          <w:sz w:val="20"/>
        </w:rPr>
        <w:t>1.1.c</w:t>
      </w:r>
      <w:r w:rsidRPr="006619F7">
        <w:rPr>
          <w:rFonts w:asciiTheme="minorHAnsi" w:hAnsiTheme="minorHAnsi" w:cstheme="minorHAnsi"/>
          <w:b/>
          <w:bCs/>
          <w:iCs/>
          <w:sz w:val="20"/>
        </w:rPr>
        <w:t xml:space="preserve"> do SWZ - Zawartość projektu budowlanego, wykonawczego i zgód właścicieli nieruchomości</w:t>
      </w:r>
    </w:p>
    <w:p w14:paraId="1461CFD6" w14:textId="77777777" w:rsidR="00ED239F" w:rsidRDefault="00ED239F" w:rsidP="00ED239F">
      <w:pPr>
        <w:rPr>
          <w:rFonts w:asciiTheme="minorHAnsi" w:hAnsiTheme="minorHAnsi" w:cstheme="minorHAnsi"/>
          <w:b/>
          <w:sz w:val="20"/>
          <w:u w:val="single"/>
        </w:rPr>
      </w:pPr>
    </w:p>
    <w:p w14:paraId="076EF42D" w14:textId="77777777" w:rsidR="00ED239F" w:rsidRDefault="00ED239F" w:rsidP="00ED239F">
      <w:pPr>
        <w:rPr>
          <w:rFonts w:asciiTheme="minorHAnsi" w:hAnsiTheme="minorHAnsi" w:cstheme="minorHAnsi"/>
          <w:b/>
          <w:sz w:val="20"/>
          <w:u w:val="single"/>
        </w:rPr>
      </w:pPr>
    </w:p>
    <w:p w14:paraId="469A1500" w14:textId="77777777" w:rsidR="00ED239F" w:rsidRDefault="00ED239F" w:rsidP="00ED239F">
      <w:pPr>
        <w:jc w:val="center"/>
        <w:rPr>
          <w:rFonts w:asciiTheme="minorHAnsi" w:hAnsiTheme="minorHAnsi" w:cstheme="minorHAnsi"/>
          <w:b/>
          <w:sz w:val="20"/>
          <w:u w:val="single"/>
        </w:rPr>
      </w:pPr>
      <w:r w:rsidRPr="005873E7">
        <w:rPr>
          <w:rFonts w:asciiTheme="minorHAnsi" w:hAnsiTheme="minorHAnsi" w:cstheme="minorHAnsi"/>
          <w:b/>
          <w:sz w:val="20"/>
          <w:u w:val="single"/>
        </w:rPr>
        <w:t>Zgody właścicieli nieruchomości – TOM 3</w:t>
      </w:r>
    </w:p>
    <w:p w14:paraId="202472C0" w14:textId="77777777" w:rsidR="00ED239F" w:rsidRPr="005873E7" w:rsidRDefault="00ED239F" w:rsidP="00ED239F">
      <w:pPr>
        <w:rPr>
          <w:rFonts w:asciiTheme="minorHAnsi" w:hAnsiTheme="minorHAnsi" w:cstheme="minorHAnsi"/>
          <w:b/>
          <w:sz w:val="20"/>
          <w:u w:val="single"/>
        </w:rPr>
      </w:pPr>
    </w:p>
    <w:p w14:paraId="3152E9BF" w14:textId="77777777" w:rsidR="00ED239F" w:rsidRPr="005873E7" w:rsidRDefault="00ED239F" w:rsidP="00ED239F">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imiennie</w:t>
      </w:r>
      <w:r>
        <w:rPr>
          <w:rFonts w:asciiTheme="minorHAnsi" w:hAnsiTheme="minorHAnsi" w:cstheme="minorHAnsi"/>
          <w:sz w:val="20"/>
        </w:rPr>
        <w:t>.</w:t>
      </w:r>
    </w:p>
    <w:p w14:paraId="54DE0E7D" w14:textId="77777777" w:rsidR="00ED239F" w:rsidRPr="005873E7" w:rsidRDefault="00ED239F" w:rsidP="00ED239F">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r>
        <w:rPr>
          <w:rFonts w:asciiTheme="minorHAnsi" w:hAnsiTheme="minorHAnsi" w:cstheme="minorHAnsi"/>
          <w:sz w:val="20"/>
        </w:rPr>
        <w:t>.</w:t>
      </w:r>
    </w:p>
    <w:p w14:paraId="65DEC3E6" w14:textId="77777777" w:rsidR="00ED239F" w:rsidRPr="005873E7" w:rsidRDefault="00ED239F" w:rsidP="00ED239F">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(oryginał)</w:t>
      </w:r>
    </w:p>
    <w:p w14:paraId="2E0E3D60" w14:textId="77777777" w:rsidR="00ED239F" w:rsidRPr="005873E7" w:rsidRDefault="00ED239F" w:rsidP="00ED239F">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zaktualizowany przez projektanta z uwzględnieniem domniemanych spadkobierców zmarłych właścicieli</w:t>
      </w:r>
    </w:p>
    <w:p w14:paraId="73555826" w14:textId="77777777" w:rsidR="00ED239F" w:rsidRPr="005873E7" w:rsidRDefault="00ED239F" w:rsidP="00ED239F">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umów z właścicielami gruntu o udostępnienie nieruchomości w celu budowy urządzeń energetycznych, porozumienia w sprawie ustanowienia służebności przesyłu</w:t>
      </w:r>
    </w:p>
    <w:p w14:paraId="2C23A690" w14:textId="77777777" w:rsidR="00ED239F" w:rsidRPr="005873E7" w:rsidRDefault="00ED239F" w:rsidP="00ED239F">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Akty notarialne służebności przesyłu</w:t>
      </w:r>
    </w:p>
    <w:p w14:paraId="6EB9A66B" w14:textId="77777777" w:rsidR="00ED239F" w:rsidRPr="005873E7" w:rsidRDefault="00ED239F" w:rsidP="00ED239F">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zgód właścicieli nieruchomości i decyzje administracyjne właścicieli instytucjonalnych, decyzje administracyjnej o ograniczeniu spos</w:t>
      </w:r>
      <w:r>
        <w:rPr>
          <w:rFonts w:asciiTheme="minorHAnsi" w:hAnsiTheme="minorHAnsi" w:cstheme="minorHAnsi"/>
          <w:sz w:val="20"/>
        </w:rPr>
        <w:t>obu korzystania z nieruchomości</w:t>
      </w:r>
    </w:p>
    <w:p w14:paraId="63325B58" w14:textId="77777777" w:rsidR="00ED239F" w:rsidRDefault="00ED239F" w:rsidP="00ED239F">
      <w:pPr>
        <w:numPr>
          <w:ilvl w:val="0"/>
          <w:numId w:val="16"/>
        </w:numPr>
        <w:tabs>
          <w:tab w:val="clear" w:pos="397"/>
          <w:tab w:val="num" w:pos="142"/>
        </w:tabs>
        <w:ind w:left="142" w:hanging="142"/>
        <w:rPr>
          <w:rFonts w:asciiTheme="minorHAnsi" w:hAnsiTheme="minorHAnsi" w:cstheme="minorHAnsi"/>
          <w:sz w:val="20"/>
        </w:rPr>
      </w:pPr>
      <w:r>
        <w:rPr>
          <w:rFonts w:asciiTheme="minorHAnsi" w:hAnsiTheme="minorHAnsi" w:cstheme="minorHAnsi"/>
          <w:sz w:val="20"/>
        </w:rPr>
        <w:t>Umowy przyłączeniowe</w:t>
      </w:r>
    </w:p>
    <w:p w14:paraId="1DE71E34" w14:textId="77777777" w:rsidR="00ED239F" w:rsidRDefault="00ED239F" w:rsidP="00ED239F">
      <w:pPr>
        <w:rPr>
          <w:rFonts w:asciiTheme="minorHAnsi" w:hAnsiTheme="minorHAnsi" w:cstheme="minorHAnsi"/>
          <w:sz w:val="20"/>
        </w:rPr>
      </w:pPr>
    </w:p>
    <w:p w14:paraId="467E858F" w14:textId="77777777" w:rsidR="00ED239F" w:rsidRPr="00B97BFD" w:rsidRDefault="00ED239F" w:rsidP="00ED239F">
      <w:pPr>
        <w:rPr>
          <w:rFonts w:asciiTheme="minorHAnsi" w:hAnsiTheme="minorHAnsi" w:cstheme="minorHAnsi"/>
          <w:sz w:val="20"/>
        </w:rPr>
      </w:pPr>
      <w:r w:rsidRPr="00B97BFD">
        <w:rPr>
          <w:rFonts w:asciiTheme="minorHAnsi" w:hAnsiTheme="minorHAnsi" w:cstheme="minorHAnsi"/>
          <w:b/>
          <w:sz w:val="20"/>
        </w:rPr>
        <w:t xml:space="preserve">UWAGA: </w:t>
      </w:r>
    </w:p>
    <w:p w14:paraId="7ED6A287" w14:textId="77777777" w:rsidR="00ED239F" w:rsidRPr="00B97BFD" w:rsidRDefault="00ED239F" w:rsidP="00ED239F">
      <w:pPr>
        <w:rPr>
          <w:rFonts w:asciiTheme="minorHAnsi" w:hAnsiTheme="minorHAnsi" w:cstheme="minorHAnsi"/>
          <w:b/>
          <w:sz w:val="20"/>
        </w:rPr>
      </w:pPr>
      <w:r w:rsidRPr="00B97BFD">
        <w:rPr>
          <w:rFonts w:asciiTheme="minorHAnsi" w:hAnsiTheme="minorHAnsi" w:cstheme="minorHAnsi"/>
          <w:b/>
          <w:sz w:val="20"/>
        </w:rPr>
        <w:t xml:space="preserve">Wszelkie decyzje, zgody i uzgodnienia winny być uzyskiwane w imieniu i na rzecz PGE Dystrybucja S.A. </w:t>
      </w:r>
    </w:p>
    <w:p w14:paraId="0B25FE3F" w14:textId="77777777" w:rsidR="00ED239F" w:rsidRPr="005873E7" w:rsidRDefault="00ED239F" w:rsidP="00ED239F">
      <w:pPr>
        <w:rPr>
          <w:rFonts w:asciiTheme="minorHAnsi" w:hAnsiTheme="minorHAnsi" w:cstheme="minorHAnsi"/>
          <w:sz w:val="20"/>
        </w:rPr>
      </w:pPr>
      <w:r w:rsidRPr="005873E7">
        <w:rPr>
          <w:rFonts w:asciiTheme="minorHAnsi" w:hAnsiTheme="minorHAnsi" w:cstheme="minorHAnsi"/>
          <w:sz w:val="20"/>
        </w:rPr>
        <w:t xml:space="preserve">Klauzula – zatwierdzenie do realizacji (dotyczy PGE Dystrybucja S.A. Oddział </w:t>
      </w:r>
      <w:r>
        <w:rPr>
          <w:rFonts w:asciiTheme="minorHAnsi" w:hAnsiTheme="minorHAnsi" w:cstheme="minorHAnsi"/>
          <w:sz w:val="20"/>
        </w:rPr>
        <w:t>………..</w:t>
      </w:r>
      <w:r w:rsidRPr="005873E7">
        <w:rPr>
          <w:rFonts w:asciiTheme="minorHAnsi" w:hAnsiTheme="minorHAnsi" w:cstheme="minorHAnsi"/>
          <w:sz w:val="20"/>
        </w:rPr>
        <w:t>)</w:t>
      </w:r>
    </w:p>
    <w:p w14:paraId="4B976B43" w14:textId="77777777" w:rsidR="00ED239F" w:rsidRDefault="00ED239F" w:rsidP="00ED239F">
      <w:pPr>
        <w:rPr>
          <w:rFonts w:asciiTheme="minorHAnsi" w:hAnsiTheme="minorHAnsi" w:cstheme="minorHAnsi"/>
          <w:sz w:val="20"/>
        </w:rPr>
      </w:pPr>
      <w:r w:rsidRPr="005873E7">
        <w:rPr>
          <w:rFonts w:asciiTheme="minorHAnsi" w:hAnsiTheme="minorHAnsi" w:cstheme="minorHAnsi"/>
          <w:sz w:val="20"/>
        </w:rPr>
        <w:t>Notarialny akt nabycia działki pod stację wnętrzową, + geodezyjna mapa podziału działki (dotycz</w:t>
      </w:r>
      <w:r>
        <w:rPr>
          <w:rFonts w:asciiTheme="minorHAnsi" w:hAnsiTheme="minorHAnsi" w:cstheme="minorHAnsi"/>
          <w:sz w:val="20"/>
        </w:rPr>
        <w:t>y PGE Dystrybucja S.A. Oddział ………………..</w:t>
      </w:r>
      <w:r w:rsidRPr="005873E7">
        <w:rPr>
          <w:rFonts w:asciiTheme="minorHAnsi" w:hAnsiTheme="minorHAnsi" w:cstheme="minorHAnsi"/>
          <w:sz w:val="20"/>
        </w:rPr>
        <w:t>) – dołączane do dokumentacji po nabyciu działki.</w:t>
      </w:r>
    </w:p>
    <w:p w14:paraId="0AFAC1E9" w14:textId="77777777" w:rsidR="00ED239F" w:rsidRPr="005873E7" w:rsidRDefault="00ED239F" w:rsidP="00ED239F">
      <w:pPr>
        <w:rPr>
          <w:rFonts w:asciiTheme="minorHAnsi" w:hAnsiTheme="minorHAnsi" w:cstheme="minorHAnsi"/>
          <w:sz w:val="20"/>
        </w:rPr>
      </w:pPr>
    </w:p>
    <w:p w14:paraId="50EDAF95" w14:textId="77777777" w:rsidR="00ED239F" w:rsidRPr="005873E7" w:rsidRDefault="00ED239F" w:rsidP="00ED239F">
      <w:pPr>
        <w:rPr>
          <w:rFonts w:asciiTheme="minorHAnsi" w:hAnsiTheme="minorHAnsi" w:cstheme="minorHAnsi"/>
          <w:sz w:val="20"/>
        </w:rPr>
      </w:pPr>
    </w:p>
    <w:p w14:paraId="4975B9D9" w14:textId="77777777" w:rsidR="00ED239F" w:rsidRPr="005873E7" w:rsidRDefault="00ED239F" w:rsidP="00ED239F">
      <w:pPr>
        <w:rPr>
          <w:rFonts w:asciiTheme="minorHAnsi" w:hAnsiTheme="minorHAnsi" w:cstheme="minorHAnsi"/>
          <w:sz w:val="20"/>
        </w:rPr>
      </w:pPr>
    </w:p>
    <w:p w14:paraId="4467A80D" w14:textId="77777777" w:rsidR="00ED239F" w:rsidRPr="005873E7" w:rsidRDefault="00ED239F" w:rsidP="00ED239F">
      <w:pPr>
        <w:rPr>
          <w:rFonts w:asciiTheme="minorHAnsi" w:hAnsiTheme="minorHAnsi" w:cstheme="minorHAnsi"/>
          <w:sz w:val="20"/>
        </w:rPr>
      </w:pPr>
    </w:p>
    <w:p w14:paraId="57A6DBFA" w14:textId="77777777" w:rsidR="00ED239F" w:rsidRPr="005873E7" w:rsidRDefault="00ED239F" w:rsidP="00ED239F">
      <w:pPr>
        <w:rPr>
          <w:rFonts w:asciiTheme="minorHAnsi" w:hAnsiTheme="minorHAnsi" w:cstheme="minorHAnsi"/>
          <w:sz w:val="20"/>
        </w:rPr>
      </w:pPr>
    </w:p>
    <w:p w14:paraId="3751FD2F" w14:textId="77777777" w:rsidR="00ED239F" w:rsidRPr="005873E7" w:rsidRDefault="00ED239F" w:rsidP="00ED239F">
      <w:pPr>
        <w:rPr>
          <w:rFonts w:asciiTheme="minorHAnsi" w:hAnsiTheme="minorHAnsi" w:cstheme="minorHAnsi"/>
          <w:sz w:val="20"/>
        </w:rPr>
      </w:pPr>
    </w:p>
    <w:p w14:paraId="5F6AB51C" w14:textId="77777777" w:rsidR="00ED239F" w:rsidRPr="005873E7" w:rsidRDefault="00ED239F" w:rsidP="00ED239F">
      <w:pPr>
        <w:rPr>
          <w:rFonts w:asciiTheme="minorHAnsi" w:hAnsiTheme="minorHAnsi" w:cstheme="minorHAnsi"/>
          <w:sz w:val="20"/>
        </w:rPr>
      </w:pPr>
    </w:p>
    <w:p w14:paraId="1BB2E67D" w14:textId="77777777" w:rsidR="00ED239F" w:rsidRPr="005873E7" w:rsidRDefault="00ED239F" w:rsidP="00ED239F">
      <w:pPr>
        <w:rPr>
          <w:rFonts w:asciiTheme="minorHAnsi" w:hAnsiTheme="minorHAnsi" w:cstheme="minorHAnsi"/>
          <w:sz w:val="20"/>
        </w:rPr>
      </w:pPr>
    </w:p>
    <w:p w14:paraId="394111CB" w14:textId="77777777" w:rsidR="00ED239F" w:rsidRPr="005873E7" w:rsidRDefault="00ED239F" w:rsidP="00ED239F">
      <w:pPr>
        <w:rPr>
          <w:rFonts w:asciiTheme="minorHAnsi" w:hAnsiTheme="minorHAnsi" w:cstheme="minorHAnsi"/>
          <w:sz w:val="20"/>
        </w:rPr>
      </w:pPr>
    </w:p>
    <w:p w14:paraId="10545E0F" w14:textId="77777777" w:rsidR="00ED239F" w:rsidRPr="005873E7" w:rsidRDefault="00ED239F" w:rsidP="00ED239F">
      <w:pPr>
        <w:rPr>
          <w:rFonts w:asciiTheme="minorHAnsi" w:hAnsiTheme="minorHAnsi" w:cstheme="minorHAnsi"/>
          <w:sz w:val="20"/>
        </w:rPr>
      </w:pPr>
    </w:p>
    <w:p w14:paraId="0FA9199A" w14:textId="77777777" w:rsidR="00ED239F" w:rsidRPr="005873E7" w:rsidRDefault="00ED239F" w:rsidP="00ED239F">
      <w:pPr>
        <w:rPr>
          <w:rFonts w:asciiTheme="minorHAnsi" w:hAnsiTheme="minorHAnsi" w:cstheme="minorHAnsi"/>
          <w:sz w:val="20"/>
        </w:rPr>
      </w:pPr>
    </w:p>
    <w:p w14:paraId="6547EC9B" w14:textId="77777777" w:rsidR="00ED239F" w:rsidRPr="005873E7" w:rsidRDefault="00ED239F" w:rsidP="00ED239F">
      <w:pPr>
        <w:rPr>
          <w:rFonts w:asciiTheme="minorHAnsi" w:hAnsiTheme="minorHAnsi" w:cstheme="minorHAnsi"/>
          <w:sz w:val="20"/>
        </w:rPr>
      </w:pPr>
    </w:p>
    <w:p w14:paraId="134CD0FA" w14:textId="77777777" w:rsidR="00ED239F" w:rsidRPr="005873E7" w:rsidRDefault="00ED239F" w:rsidP="00ED239F">
      <w:pPr>
        <w:rPr>
          <w:rFonts w:asciiTheme="minorHAnsi" w:hAnsiTheme="minorHAnsi" w:cstheme="minorHAnsi"/>
          <w:sz w:val="20"/>
        </w:rPr>
      </w:pPr>
    </w:p>
    <w:p w14:paraId="04F9B20F" w14:textId="77777777" w:rsidR="00ED239F" w:rsidRDefault="00ED239F" w:rsidP="00ED239F">
      <w:pPr>
        <w:rPr>
          <w:rFonts w:asciiTheme="minorHAnsi" w:hAnsiTheme="minorHAnsi" w:cstheme="minorHAnsi"/>
          <w:sz w:val="20"/>
        </w:rPr>
      </w:pPr>
    </w:p>
    <w:p w14:paraId="7A309581" w14:textId="77777777" w:rsidR="00ED239F" w:rsidRDefault="00ED239F" w:rsidP="00ED239F">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34E46E93" w14:textId="77777777" w:rsidR="00ED239F" w:rsidRDefault="00ED239F" w:rsidP="00ED239F">
      <w:pPr>
        <w:spacing w:line="240" w:lineRule="auto"/>
        <w:jc w:val="left"/>
        <w:rPr>
          <w:rFonts w:asciiTheme="minorHAnsi" w:hAnsiTheme="minorHAnsi" w:cstheme="minorHAnsi"/>
          <w:b/>
          <w:bCs/>
          <w:iCs/>
          <w:sz w:val="20"/>
        </w:rPr>
      </w:pPr>
    </w:p>
    <w:p w14:paraId="3A72C8DB" w14:textId="77777777" w:rsidR="00ED239F" w:rsidRDefault="00ED239F" w:rsidP="00ED239F">
      <w:pPr>
        <w:spacing w:line="240" w:lineRule="auto"/>
        <w:jc w:val="left"/>
        <w:rPr>
          <w:rFonts w:asciiTheme="minorHAnsi" w:hAnsiTheme="minorHAnsi" w:cstheme="minorHAnsi"/>
          <w:b/>
          <w:bCs/>
          <w:iCs/>
          <w:sz w:val="20"/>
        </w:rPr>
      </w:pPr>
    </w:p>
    <w:p w14:paraId="60905006" w14:textId="77777777" w:rsidR="00ED239F" w:rsidRDefault="00ED239F" w:rsidP="00ED239F">
      <w:pPr>
        <w:spacing w:line="240" w:lineRule="auto"/>
        <w:jc w:val="left"/>
        <w:rPr>
          <w:rFonts w:asciiTheme="minorHAnsi" w:hAnsiTheme="minorHAnsi" w:cstheme="minorHAnsi"/>
          <w:b/>
          <w:bCs/>
          <w:iCs/>
          <w:sz w:val="20"/>
        </w:rPr>
      </w:pPr>
      <w:r w:rsidRPr="005873E7">
        <w:rPr>
          <w:rFonts w:asciiTheme="minorHAnsi" w:hAnsiTheme="minorHAnsi" w:cstheme="minorHAnsi"/>
          <w:b/>
          <w:bCs/>
          <w:iCs/>
          <w:sz w:val="20"/>
        </w:rPr>
        <w:t xml:space="preserve">Załącznik nr 1.2 do </w:t>
      </w:r>
      <w:r>
        <w:rPr>
          <w:rFonts w:asciiTheme="minorHAnsi" w:hAnsiTheme="minorHAnsi" w:cstheme="minorHAnsi"/>
          <w:b/>
          <w:bCs/>
          <w:iCs/>
          <w:sz w:val="20"/>
        </w:rPr>
        <w:t xml:space="preserve">SWZ - </w:t>
      </w:r>
      <w:r w:rsidRPr="006619F7">
        <w:rPr>
          <w:rFonts w:asciiTheme="minorHAnsi" w:hAnsiTheme="minorHAnsi" w:cstheme="minorHAnsi"/>
          <w:b/>
          <w:bCs/>
          <w:iCs/>
          <w:sz w:val="20"/>
        </w:rPr>
        <w:t>Wytyczne do kosztorysowania</w:t>
      </w:r>
    </w:p>
    <w:p w14:paraId="1B5AE78C" w14:textId="77777777" w:rsidR="00ED239F" w:rsidRDefault="00ED239F" w:rsidP="00ED239F">
      <w:pPr>
        <w:spacing w:line="240" w:lineRule="auto"/>
        <w:jc w:val="left"/>
        <w:rPr>
          <w:rFonts w:asciiTheme="minorHAnsi" w:hAnsiTheme="minorHAnsi" w:cstheme="minorHAnsi"/>
          <w:b/>
          <w:bCs/>
          <w:iCs/>
          <w:sz w:val="20"/>
        </w:rPr>
      </w:pPr>
    </w:p>
    <w:p w14:paraId="0971B8E2" w14:textId="77777777" w:rsidR="00ED239F" w:rsidRPr="005873E7" w:rsidRDefault="00ED239F" w:rsidP="00ED239F">
      <w:pPr>
        <w:spacing w:line="240" w:lineRule="auto"/>
        <w:jc w:val="left"/>
        <w:rPr>
          <w:rFonts w:asciiTheme="minorHAnsi" w:hAnsiTheme="minorHAnsi" w:cstheme="minorHAnsi"/>
          <w:b/>
          <w:bCs/>
          <w:iCs/>
          <w:sz w:val="20"/>
        </w:rPr>
      </w:pPr>
    </w:p>
    <w:p w14:paraId="6ACE7377" w14:textId="77777777" w:rsidR="00ED239F" w:rsidRDefault="00ED239F" w:rsidP="00ED239F">
      <w:pPr>
        <w:spacing w:line="240" w:lineRule="auto"/>
        <w:rPr>
          <w:rFonts w:asciiTheme="minorHAnsi" w:hAnsiTheme="minorHAnsi" w:cstheme="minorHAnsi"/>
          <w:b/>
          <w:sz w:val="20"/>
          <w:u w:val="single"/>
        </w:rPr>
      </w:pPr>
    </w:p>
    <w:p w14:paraId="0D30935F" w14:textId="77777777" w:rsidR="00ED239F" w:rsidRDefault="00ED239F" w:rsidP="00ED239F">
      <w:pPr>
        <w:spacing w:line="240" w:lineRule="auto"/>
        <w:jc w:val="center"/>
        <w:rPr>
          <w:rFonts w:asciiTheme="minorHAnsi" w:hAnsiTheme="minorHAnsi" w:cstheme="minorHAnsi"/>
          <w:b/>
          <w:sz w:val="20"/>
          <w:u w:val="single"/>
        </w:rPr>
      </w:pPr>
      <w:r w:rsidRPr="005873E7">
        <w:rPr>
          <w:rFonts w:asciiTheme="minorHAnsi" w:hAnsiTheme="minorHAnsi" w:cstheme="minorHAnsi"/>
          <w:b/>
          <w:sz w:val="20"/>
          <w:u w:val="single"/>
        </w:rPr>
        <w:t>Wytyczne PGE Dystrybucja S.A. do sporządzania kosztorysów in</w:t>
      </w:r>
      <w:r>
        <w:rPr>
          <w:rFonts w:asciiTheme="minorHAnsi" w:hAnsiTheme="minorHAnsi" w:cstheme="minorHAnsi"/>
          <w:b/>
          <w:sz w:val="20"/>
          <w:u w:val="single"/>
        </w:rPr>
        <w:t>westorskich i przedmiarów robót</w:t>
      </w:r>
    </w:p>
    <w:p w14:paraId="1B924FCC" w14:textId="77777777" w:rsidR="00ED239F" w:rsidRDefault="00ED239F" w:rsidP="00ED239F">
      <w:pPr>
        <w:spacing w:line="240" w:lineRule="auto"/>
        <w:jc w:val="center"/>
        <w:rPr>
          <w:rFonts w:asciiTheme="minorHAnsi" w:hAnsiTheme="minorHAnsi" w:cstheme="minorHAnsi"/>
          <w:b/>
          <w:sz w:val="20"/>
          <w:u w:val="single"/>
        </w:rPr>
      </w:pPr>
    </w:p>
    <w:p w14:paraId="570C05FF" w14:textId="77777777" w:rsidR="00ED239F" w:rsidRPr="005873E7" w:rsidRDefault="00ED239F" w:rsidP="00ED239F">
      <w:pPr>
        <w:spacing w:line="240" w:lineRule="auto"/>
        <w:rPr>
          <w:rFonts w:asciiTheme="minorHAnsi" w:hAnsiTheme="minorHAnsi" w:cstheme="minorHAnsi"/>
          <w:b/>
          <w:sz w:val="20"/>
          <w:u w:val="single"/>
        </w:rPr>
      </w:pPr>
    </w:p>
    <w:p w14:paraId="034EED05" w14:textId="77777777" w:rsidR="00ED239F" w:rsidRPr="005873E7" w:rsidRDefault="00ED239F" w:rsidP="00ED239F">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Pr="005873E7">
        <w:rPr>
          <w:rFonts w:asciiTheme="minorHAnsi" w:hAnsiTheme="minorHAnsi"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asciiTheme="minorHAnsi" w:hAnsiTheme="minorHAnsi" w:cstheme="minorHAnsi"/>
          <w:sz w:val="20"/>
        </w:rPr>
        <w:t xml:space="preserve"> (Dziennik Ustaw Nr 130 poz. 1389 z dnia 8 czerwca 2004 r.)</w:t>
      </w:r>
    </w:p>
    <w:p w14:paraId="05E78314" w14:textId="77777777" w:rsidR="00ED239F" w:rsidRPr="005873E7" w:rsidRDefault="00ED239F" w:rsidP="00ED239F">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Obowiązuje kosztorys inwestorski szczegółowy, sporządzony zgodnie z ww. Rozporządzeniem oraz przedmiar robót szczegółowy, zgodny z kosztorysem inwestorskim, bez podawania cen jednostkowych i narzutów.</w:t>
      </w:r>
    </w:p>
    <w:p w14:paraId="1D9C5AD4" w14:textId="77777777" w:rsidR="00ED239F" w:rsidRPr="005873E7" w:rsidRDefault="00ED239F" w:rsidP="00ED239F">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Do kosztorysowania należy przyjąć następujące stawki, ceny i narzuty:</w:t>
      </w:r>
    </w:p>
    <w:p w14:paraId="12554935" w14:textId="77777777" w:rsidR="00ED239F" w:rsidRPr="005873E7" w:rsidRDefault="00ED239F" w:rsidP="00ED239F">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roboczogodzina</w:t>
      </w:r>
      <w:r w:rsidRPr="005873E7">
        <w:rPr>
          <w:rFonts w:asciiTheme="minorHAnsi" w:hAnsiTheme="minorHAnsi" w:cstheme="minorHAnsi"/>
          <w:sz w:val="20"/>
        </w:rPr>
        <w:tab/>
      </w:r>
      <w:r w:rsidRPr="005873E7">
        <w:rPr>
          <w:rFonts w:asciiTheme="minorHAnsi" w:hAnsiTheme="minorHAnsi" w:cstheme="minorHAnsi"/>
          <w:sz w:val="20"/>
        </w:rPr>
        <w:tab/>
        <w:t xml:space="preserve"> R = aktualna dla danego terenu zł/r-g ( średnia wg Sekocenbud),</w:t>
      </w:r>
    </w:p>
    <w:p w14:paraId="6CE62472" w14:textId="77777777" w:rsidR="00ED239F" w:rsidRPr="005873E7" w:rsidRDefault="00ED239F" w:rsidP="00ED239F">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koszty pośrednie</w:t>
      </w:r>
      <w:r w:rsidRPr="005873E7">
        <w:rPr>
          <w:rFonts w:asciiTheme="minorHAnsi" w:hAnsiTheme="minorHAnsi" w:cstheme="minorHAnsi"/>
          <w:sz w:val="20"/>
        </w:rPr>
        <w:tab/>
      </w:r>
      <w:r w:rsidRPr="005873E7">
        <w:rPr>
          <w:rFonts w:asciiTheme="minorHAnsi" w:hAnsiTheme="minorHAnsi" w:cstheme="minorHAnsi"/>
          <w:sz w:val="20"/>
        </w:rPr>
        <w:tab/>
        <w:t xml:space="preserve"> Kp = 65 % (od R+S)</w:t>
      </w:r>
    </w:p>
    <w:p w14:paraId="541115B9" w14:textId="77777777" w:rsidR="00ED239F" w:rsidRPr="005873E7" w:rsidRDefault="00ED239F" w:rsidP="00ED239F">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zysk</w:t>
      </w:r>
      <w:r w:rsidRPr="005873E7">
        <w:rPr>
          <w:rFonts w:asciiTheme="minorHAnsi" w:hAnsiTheme="minorHAnsi" w:cstheme="minorHAnsi"/>
          <w:sz w:val="20"/>
        </w:rPr>
        <w:tab/>
      </w:r>
      <w:r w:rsidRPr="005873E7">
        <w:rPr>
          <w:rFonts w:asciiTheme="minorHAnsi" w:hAnsiTheme="minorHAnsi" w:cstheme="minorHAnsi"/>
          <w:sz w:val="20"/>
        </w:rPr>
        <w:tab/>
      </w:r>
      <w:r w:rsidRPr="005873E7">
        <w:rPr>
          <w:rFonts w:asciiTheme="minorHAnsi" w:hAnsiTheme="minorHAnsi" w:cstheme="minorHAnsi"/>
          <w:sz w:val="20"/>
        </w:rPr>
        <w:tab/>
        <w:t>Z = 10 % (od R+S+Kp)</w:t>
      </w:r>
    </w:p>
    <w:p w14:paraId="2E7B3672" w14:textId="77777777" w:rsidR="00ED239F" w:rsidRPr="005873E7" w:rsidRDefault="00ED239F" w:rsidP="00ED239F">
      <w:pPr>
        <w:tabs>
          <w:tab w:val="left" w:pos="426"/>
          <w:tab w:val="num" w:pos="709"/>
        </w:tabs>
        <w:spacing w:line="240" w:lineRule="auto"/>
        <w:ind w:left="426"/>
        <w:rPr>
          <w:rFonts w:asciiTheme="minorHAnsi" w:hAnsiTheme="minorHAnsi" w:cstheme="minorHAnsi"/>
          <w:sz w:val="20"/>
        </w:rPr>
      </w:pPr>
      <w:r w:rsidRPr="005873E7">
        <w:rPr>
          <w:rFonts w:asciiTheme="minorHAnsi" w:hAnsiTheme="minorHAnsi" w:cstheme="minorHAnsi"/>
          <w:sz w:val="20"/>
        </w:rPr>
        <w:t>Przyjęte stawki należy uzasadnić w założeniach do kosztorysu (poziom utrudnień, warunki terenowe, wyłączenia …</w:t>
      </w:r>
      <w:r>
        <w:rPr>
          <w:rFonts w:asciiTheme="minorHAnsi" w:hAnsiTheme="minorHAnsi" w:cstheme="minorHAnsi"/>
          <w:sz w:val="20"/>
        </w:rPr>
        <w:t>………………….</w:t>
      </w:r>
      <w:r w:rsidRPr="005873E7">
        <w:rPr>
          <w:rFonts w:asciiTheme="minorHAnsi" w:hAnsiTheme="minorHAnsi" w:cstheme="minorHAnsi"/>
          <w:sz w:val="20"/>
        </w:rPr>
        <w:t>.).</w:t>
      </w:r>
    </w:p>
    <w:p w14:paraId="47E47DE5" w14:textId="77777777" w:rsidR="00ED239F" w:rsidRPr="005873E7" w:rsidRDefault="00ED239F" w:rsidP="00ED239F">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Dla materiałów należy przyjmować ceny średnie z kosztami zakupu z powszechnie stosowanych aktualnych publikacjach, a przede wszystkim aktualnych dla kwartału sporządzania kosztorysu cenników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asciiTheme="minorHAnsi" w:hAnsiTheme="minorHAnsi" w:cstheme="minorHAnsi"/>
          <w:b/>
          <w:sz w:val="20"/>
        </w:rPr>
        <w:t>Dla kabli przyjmować ceny rynkowe.</w:t>
      </w:r>
    </w:p>
    <w:p w14:paraId="23BE82CD" w14:textId="77777777" w:rsidR="00ED239F" w:rsidRPr="005873E7" w:rsidRDefault="00ED239F" w:rsidP="00ED239F">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Ceny sprzętu, środków transportu należy przyjąć zgodnie ze średnimi cenami pracy zawartymi w powszechnie stosowanych aktualnych publikacjach, a przede wszystkim aktualnych dla kwartału sporządzania kosztorysu cenników ICCP-Orgbud Poznań i, w dalszej kolejności, SEKOCENBUD Warszawa (wyd. Promocja Warszawa).</w:t>
      </w:r>
    </w:p>
    <w:p w14:paraId="5EACA652" w14:textId="77777777" w:rsidR="00ED239F" w:rsidRPr="005873E7" w:rsidRDefault="00ED239F" w:rsidP="00ED239F">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Przy ustalaniu jednostkowych nakładów rzeczowych czynników produkcji R, M, S należy stosować kosztorysowe normy nakładów rzeczowych określone w odpowiednich katalogach, a przede wszystkim KNNR i KNR.</w:t>
      </w:r>
    </w:p>
    <w:p w14:paraId="20758C4E" w14:textId="77777777" w:rsidR="00ED239F" w:rsidRPr="005873E7" w:rsidRDefault="00ED239F" w:rsidP="00ED239F">
      <w:pPr>
        <w:tabs>
          <w:tab w:val="num" w:pos="426"/>
        </w:tabs>
        <w:spacing w:line="240" w:lineRule="auto"/>
        <w:ind w:left="426"/>
        <w:rPr>
          <w:rFonts w:asciiTheme="minorHAnsi" w:hAnsiTheme="minorHAnsi" w:cstheme="minorHAnsi"/>
          <w:b/>
          <w:sz w:val="20"/>
        </w:rPr>
      </w:pPr>
      <w:r w:rsidRPr="005873E7">
        <w:rPr>
          <w:rFonts w:asciiTheme="minorHAnsi" w:hAnsiTheme="minorHAnsi" w:cstheme="minorHAnsi"/>
          <w:sz w:val="20"/>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5894511E" w14:textId="77777777" w:rsidR="00ED239F" w:rsidRDefault="00ED239F" w:rsidP="00ED239F">
      <w:pPr>
        <w:pStyle w:val="Akapitzlist"/>
        <w:numPr>
          <w:ilvl w:val="0"/>
          <w:numId w:val="18"/>
        </w:numPr>
        <w:tabs>
          <w:tab w:val="clear" w:pos="720"/>
          <w:tab w:val="num" w:pos="426"/>
        </w:tabs>
        <w:spacing w:line="240" w:lineRule="auto"/>
        <w:ind w:hanging="720"/>
        <w:rPr>
          <w:rFonts w:asciiTheme="minorHAnsi" w:hAnsiTheme="minorHAnsi" w:cstheme="minorHAnsi"/>
          <w:sz w:val="20"/>
        </w:rPr>
      </w:pPr>
      <w:r w:rsidRPr="005873E7">
        <w:rPr>
          <w:rFonts w:asciiTheme="minorHAnsi" w:hAnsiTheme="minorHAnsi" w:cstheme="minorHAnsi"/>
          <w:sz w:val="20"/>
        </w:rPr>
        <w:t>W kwocie kosztorysowej nie należy uwzględniać podatku od towaru i usług (VAT).</w:t>
      </w:r>
    </w:p>
    <w:p w14:paraId="4CF8E25C" w14:textId="77777777" w:rsidR="00ED239F" w:rsidRPr="005873E7" w:rsidRDefault="00ED239F" w:rsidP="00ED239F"/>
    <w:p w14:paraId="0310C3EF" w14:textId="77777777" w:rsidR="00ED239F" w:rsidRPr="005873E7" w:rsidRDefault="00ED239F" w:rsidP="00ED239F"/>
    <w:p w14:paraId="35395981" w14:textId="77777777" w:rsidR="00ED239F" w:rsidRDefault="00ED239F" w:rsidP="00ED239F">
      <w:pPr>
        <w:spacing w:after="200" w:line="276" w:lineRule="auto"/>
        <w:jc w:val="left"/>
      </w:pPr>
      <w:r>
        <w:br w:type="page"/>
      </w:r>
    </w:p>
    <w:p w14:paraId="742B6DBF" w14:textId="77777777" w:rsidR="00ED239F" w:rsidRPr="005873E7" w:rsidRDefault="00ED239F" w:rsidP="00ED239F"/>
    <w:p w14:paraId="411E3EF5" w14:textId="77777777" w:rsidR="00ED239F" w:rsidRDefault="00ED239F" w:rsidP="00ED239F">
      <w:pPr>
        <w:rPr>
          <w:rFonts w:asciiTheme="minorHAnsi" w:hAnsiTheme="minorHAnsi" w:cstheme="minorHAnsi"/>
          <w:b/>
          <w:bCs/>
          <w:iCs/>
          <w:sz w:val="20"/>
        </w:rPr>
      </w:pPr>
    </w:p>
    <w:p w14:paraId="40621F89" w14:textId="77777777" w:rsidR="00ED239F" w:rsidRPr="005A20E4" w:rsidRDefault="00ED239F" w:rsidP="00ED239F">
      <w:pPr>
        <w:rPr>
          <w:rFonts w:asciiTheme="minorHAnsi" w:hAnsiTheme="minorHAnsi" w:cstheme="minorHAnsi"/>
          <w:b/>
          <w:bCs/>
          <w:iCs/>
          <w:color w:val="00B0F0"/>
          <w:sz w:val="20"/>
        </w:rPr>
      </w:pPr>
      <w:r w:rsidRPr="003A2CBB">
        <w:rPr>
          <w:rFonts w:asciiTheme="minorHAnsi" w:hAnsiTheme="minorHAnsi" w:cstheme="minorHAnsi"/>
          <w:b/>
          <w:bCs/>
          <w:iCs/>
          <w:sz w:val="20"/>
        </w:rPr>
        <w:t xml:space="preserve">Załącznik nr 1.3 do </w:t>
      </w:r>
      <w:r>
        <w:rPr>
          <w:rFonts w:asciiTheme="minorHAnsi" w:hAnsiTheme="minorHAnsi" w:cstheme="minorHAnsi"/>
          <w:b/>
          <w:bCs/>
          <w:iCs/>
          <w:sz w:val="20"/>
        </w:rPr>
        <w:t>SWZ -</w:t>
      </w:r>
      <w:r w:rsidRPr="00EC1CD7">
        <w:rPr>
          <w:rFonts w:asciiTheme="minorHAnsi" w:hAnsiTheme="minorHAnsi" w:cstheme="minorHAnsi"/>
          <w:b/>
          <w:bCs/>
          <w:iCs/>
          <w:sz w:val="20"/>
        </w:rPr>
        <w:t xml:space="preserve"> Wzór umowy o udostępnieniu nieruchomości </w:t>
      </w:r>
      <w:r w:rsidRPr="00EC1CD7">
        <w:rPr>
          <w:rFonts w:asciiTheme="minorHAnsi" w:hAnsiTheme="minorHAnsi" w:cstheme="minorHAnsi"/>
          <w:b/>
          <w:sz w:val="20"/>
        </w:rPr>
        <w:t>w celu budowy urządzeń energetycznych</w:t>
      </w:r>
    </w:p>
    <w:p w14:paraId="0F609F24" w14:textId="77777777" w:rsidR="00ED239F" w:rsidRDefault="00ED239F" w:rsidP="00ED239F">
      <w:pPr>
        <w:rPr>
          <w:rFonts w:asciiTheme="minorHAnsi" w:hAnsiTheme="minorHAnsi" w:cstheme="minorHAnsi"/>
          <w:b/>
          <w:bCs/>
          <w:iCs/>
          <w:sz w:val="20"/>
        </w:rPr>
      </w:pPr>
    </w:p>
    <w:p w14:paraId="08C5EFCA" w14:textId="77777777" w:rsidR="00ED239F" w:rsidRPr="003A2CBB" w:rsidRDefault="00ED239F" w:rsidP="00ED239F">
      <w:pPr>
        <w:rPr>
          <w:rFonts w:asciiTheme="minorHAnsi" w:hAnsiTheme="minorHAnsi" w:cstheme="minorHAnsi"/>
          <w:b/>
          <w:bCs/>
          <w:iCs/>
          <w:sz w:val="20"/>
        </w:rPr>
      </w:pPr>
    </w:p>
    <w:p w14:paraId="2C8CC557" w14:textId="77777777" w:rsidR="00ED239F" w:rsidRDefault="00ED239F" w:rsidP="00ED239F">
      <w:pPr>
        <w:jc w:val="center"/>
        <w:rPr>
          <w:rFonts w:asciiTheme="minorHAnsi" w:hAnsiTheme="minorHAnsi" w:cstheme="minorHAnsi"/>
          <w:b/>
          <w:sz w:val="20"/>
          <w:u w:val="single"/>
        </w:rPr>
      </w:pPr>
      <w:r w:rsidRPr="00A6238A">
        <w:rPr>
          <w:rFonts w:asciiTheme="minorHAnsi" w:hAnsiTheme="minorHAnsi" w:cstheme="minorHAnsi"/>
          <w:b/>
          <w:sz w:val="20"/>
          <w:u w:val="single"/>
        </w:rPr>
        <w:t>UMOWA</w:t>
      </w:r>
    </w:p>
    <w:p w14:paraId="2F7B73D9" w14:textId="77777777" w:rsidR="00ED239F" w:rsidRDefault="00ED239F" w:rsidP="00ED239F">
      <w:pPr>
        <w:jc w:val="center"/>
        <w:rPr>
          <w:rFonts w:asciiTheme="minorHAnsi" w:hAnsiTheme="minorHAnsi" w:cstheme="minorHAnsi"/>
          <w:b/>
          <w:sz w:val="20"/>
          <w:u w:val="single"/>
        </w:rPr>
      </w:pPr>
      <w:r>
        <w:rPr>
          <w:rFonts w:asciiTheme="minorHAnsi" w:hAnsiTheme="minorHAnsi" w:cstheme="minorHAnsi"/>
          <w:b/>
          <w:sz w:val="20"/>
          <w:u w:val="single"/>
        </w:rPr>
        <w:t xml:space="preserve">UDOSTĘPNIENIA NIERUCHOMOŚCI </w:t>
      </w:r>
    </w:p>
    <w:p w14:paraId="2E180C1F" w14:textId="77777777" w:rsidR="00ED239F" w:rsidRDefault="00ED239F" w:rsidP="00ED239F">
      <w:pPr>
        <w:jc w:val="center"/>
        <w:rPr>
          <w:rFonts w:asciiTheme="minorHAnsi" w:hAnsiTheme="minorHAnsi" w:cstheme="minorHAnsi"/>
          <w:b/>
          <w:sz w:val="20"/>
          <w:u w:val="single"/>
        </w:rPr>
      </w:pPr>
    </w:p>
    <w:p w14:paraId="6B95D541" w14:textId="77777777" w:rsidR="00ED239F" w:rsidRPr="00AD604E" w:rsidRDefault="00ED239F" w:rsidP="00ED239F">
      <w:pPr>
        <w:rPr>
          <w:rFonts w:asciiTheme="minorHAnsi" w:hAnsiTheme="minorHAnsi" w:cstheme="minorHAnsi"/>
          <w:b/>
          <w:sz w:val="20"/>
          <w:u w:val="single"/>
        </w:rPr>
      </w:pPr>
      <w:r w:rsidRPr="00A6238A">
        <w:rPr>
          <w:rFonts w:asciiTheme="minorHAnsi" w:hAnsiTheme="minorHAnsi" w:cstheme="minorHAnsi"/>
          <w:sz w:val="20"/>
        </w:rPr>
        <w:t xml:space="preserve">zawarta w dniu .................................. </w:t>
      </w:r>
      <w:r>
        <w:rPr>
          <w:rFonts w:asciiTheme="minorHAnsi" w:hAnsiTheme="minorHAnsi" w:cstheme="minorHAnsi"/>
          <w:sz w:val="20"/>
        </w:rPr>
        <w:t xml:space="preserve"> w …………………………………………</w:t>
      </w:r>
      <w:r w:rsidRPr="00A6238A">
        <w:rPr>
          <w:rFonts w:asciiTheme="minorHAnsi" w:hAnsiTheme="minorHAnsi" w:cstheme="minorHAnsi"/>
          <w:sz w:val="20"/>
        </w:rPr>
        <w:t>pomiędzy:</w:t>
      </w:r>
    </w:p>
    <w:p w14:paraId="6E231034" w14:textId="77777777" w:rsidR="00ED239F" w:rsidRPr="00501897" w:rsidRDefault="00ED239F" w:rsidP="00ED239F">
      <w:pPr>
        <w:rPr>
          <w:rFonts w:asciiTheme="minorHAnsi" w:hAnsiTheme="minorHAnsi" w:cstheme="minorHAnsi"/>
          <w:sz w:val="20"/>
        </w:rPr>
      </w:pPr>
      <w:r w:rsidRPr="0050189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501897">
        <w:rPr>
          <w:rFonts w:asciiTheme="minorHAnsi" w:hAnsiTheme="minorHAnsi" w:cstheme="minorHAnsi"/>
          <w:bCs/>
          <w:sz w:val="20"/>
        </w:rPr>
        <w:t>PGE Dystrybucja</w:t>
      </w:r>
      <w:r>
        <w:rPr>
          <w:rFonts w:asciiTheme="minorHAnsi" w:hAnsiTheme="minorHAnsi" w:cstheme="minorHAnsi"/>
          <w:bCs/>
          <w:sz w:val="20"/>
        </w:rPr>
        <w:t xml:space="preserve"> Spółka Akcyjna Oddział Łódź</w:t>
      </w:r>
      <w:r w:rsidRPr="00501897">
        <w:rPr>
          <w:rFonts w:asciiTheme="minorHAnsi" w:hAnsiTheme="minorHAnsi" w:cstheme="minorHAnsi"/>
          <w:bCs/>
          <w:sz w:val="20"/>
        </w:rPr>
        <w:t xml:space="preserve"> </w:t>
      </w:r>
      <w:r>
        <w:rPr>
          <w:rFonts w:asciiTheme="minorHAnsi" w:hAnsiTheme="minorHAnsi" w:cstheme="minorHAnsi"/>
          <w:sz w:val="20"/>
        </w:rPr>
        <w:t>z siedzibą w  Łodzi, adres: 90-021 Łódź, ul. Tuwima 58</w:t>
      </w:r>
      <w:r w:rsidRPr="00501897">
        <w:rPr>
          <w:rFonts w:asciiTheme="minorHAnsi" w:hAnsiTheme="minorHAnsi" w:cstheme="minorHAnsi"/>
          <w:sz w:val="20"/>
        </w:rPr>
        <w:t>, reprezentowaną w niniejszej umowie na podstawie pełnomocnictwa z dnia ……</w:t>
      </w:r>
      <w:r>
        <w:rPr>
          <w:rFonts w:asciiTheme="minorHAnsi" w:hAnsiTheme="minorHAnsi" w:cstheme="minorHAnsi"/>
          <w:sz w:val="20"/>
        </w:rPr>
        <w:t>……………</w:t>
      </w:r>
      <w:r w:rsidRPr="00501897">
        <w:rPr>
          <w:rFonts w:asciiTheme="minorHAnsi" w:hAnsiTheme="minorHAnsi" w:cstheme="minorHAnsi"/>
          <w:sz w:val="20"/>
        </w:rPr>
        <w:t>…………….. (stanowiącego załącznik nr 1) przez:</w:t>
      </w:r>
    </w:p>
    <w:p w14:paraId="523182D1" w14:textId="77777777" w:rsidR="00ED239F" w:rsidRPr="00A6238A" w:rsidRDefault="00ED239F" w:rsidP="00ED239F">
      <w:pPr>
        <w:rPr>
          <w:rFonts w:asciiTheme="minorHAnsi" w:hAnsiTheme="minorHAnsi" w:cstheme="minorHAnsi"/>
          <w:sz w:val="20"/>
        </w:rPr>
      </w:pPr>
      <w:r>
        <w:rPr>
          <w:rFonts w:asciiTheme="minorHAnsi" w:hAnsiTheme="minorHAnsi" w:cstheme="minorHAnsi"/>
          <w:sz w:val="20"/>
        </w:rPr>
        <w:t>-  ………………………………………………………………………………………………………………………………………………………………………</w:t>
      </w:r>
    </w:p>
    <w:p w14:paraId="5074635E" w14:textId="77777777" w:rsidR="00ED239F" w:rsidRDefault="00ED239F" w:rsidP="00ED239F">
      <w:pPr>
        <w:rPr>
          <w:rFonts w:asciiTheme="minorHAnsi" w:hAnsiTheme="minorHAnsi" w:cstheme="minorHAnsi"/>
          <w:sz w:val="20"/>
        </w:rPr>
      </w:pPr>
      <w:r w:rsidRPr="00A6238A">
        <w:rPr>
          <w:rFonts w:asciiTheme="minorHAnsi" w:hAnsiTheme="minorHAnsi" w:cstheme="minorHAnsi"/>
          <w:sz w:val="20"/>
        </w:rPr>
        <w:t xml:space="preserve">zwanymi w dalszej części umowy </w:t>
      </w:r>
      <w:r w:rsidRPr="00AD604E">
        <w:rPr>
          <w:rFonts w:asciiTheme="minorHAnsi" w:hAnsiTheme="minorHAnsi" w:cstheme="minorHAnsi"/>
          <w:b/>
          <w:sz w:val="20"/>
        </w:rPr>
        <w:t>Inwestorem,</w:t>
      </w:r>
      <w:r w:rsidRPr="00A6238A">
        <w:rPr>
          <w:rFonts w:asciiTheme="minorHAnsi" w:hAnsiTheme="minorHAnsi" w:cstheme="minorHAnsi"/>
          <w:sz w:val="20"/>
        </w:rPr>
        <w:t xml:space="preserve"> </w:t>
      </w:r>
    </w:p>
    <w:p w14:paraId="1C14E604" w14:textId="77777777" w:rsidR="00ED239F" w:rsidRPr="00A6238A" w:rsidRDefault="00ED239F" w:rsidP="00ED239F">
      <w:pPr>
        <w:rPr>
          <w:rFonts w:asciiTheme="minorHAnsi" w:hAnsiTheme="minorHAnsi" w:cstheme="minorHAnsi"/>
          <w:sz w:val="20"/>
        </w:rPr>
      </w:pPr>
      <w:r w:rsidRPr="00A6238A">
        <w:rPr>
          <w:rFonts w:asciiTheme="minorHAnsi" w:hAnsiTheme="minorHAnsi" w:cstheme="minorHAnsi"/>
          <w:sz w:val="20"/>
        </w:rPr>
        <w:t>a:</w:t>
      </w:r>
    </w:p>
    <w:p w14:paraId="68C8EB43" w14:textId="77777777" w:rsidR="00ED239F" w:rsidRPr="00AD604E" w:rsidRDefault="00ED239F" w:rsidP="00ED239F">
      <w:pPr>
        <w:spacing w:after="120" w:line="240" w:lineRule="auto"/>
        <w:rPr>
          <w:rFonts w:asciiTheme="minorHAnsi" w:eastAsiaTheme="minorHAnsi" w:hAnsiTheme="minorHAnsi" w:cstheme="minorHAnsi"/>
          <w:b/>
          <w:sz w:val="20"/>
        </w:rPr>
      </w:pPr>
      <w:r w:rsidRPr="00AD604E">
        <w:rPr>
          <w:rFonts w:asciiTheme="minorHAnsi" w:eastAsiaTheme="minorHAnsi" w:hAnsiTheme="minorHAnsi" w:cstheme="minorHAnsi"/>
          <w:sz w:val="20"/>
        </w:rPr>
        <w:t>Panią/Panem ............................................................................................</w:t>
      </w:r>
      <w:r w:rsidRPr="00AD604E">
        <w:rPr>
          <w:rFonts w:asciiTheme="minorHAnsi" w:eastAsiaTheme="minorHAnsi" w:hAnsiTheme="minorHAnsi" w:cstheme="minorHAnsi"/>
          <w:b/>
          <w:sz w:val="20"/>
        </w:rPr>
        <w:t xml:space="preserve"> </w:t>
      </w:r>
    </w:p>
    <w:p w14:paraId="7EF651F0" w14:textId="77777777" w:rsidR="00ED239F" w:rsidRPr="00AD604E" w:rsidRDefault="00ED239F" w:rsidP="00ED239F">
      <w:pPr>
        <w:spacing w:after="120" w:line="240" w:lineRule="auto"/>
        <w:rPr>
          <w:rFonts w:asciiTheme="minorHAnsi" w:eastAsiaTheme="minorHAnsi" w:hAnsiTheme="minorHAnsi" w:cstheme="minorHAnsi"/>
          <w:bCs/>
          <w:sz w:val="20"/>
        </w:rPr>
      </w:pPr>
      <w:r w:rsidRPr="00AD604E">
        <w:rPr>
          <w:rFonts w:asciiTheme="minorHAnsi" w:eastAsiaTheme="minorHAnsi" w:hAnsiTheme="minorHAnsi" w:cstheme="minorHAnsi"/>
          <w:bCs/>
          <w:sz w:val="20"/>
        </w:rPr>
        <w:t>zam. w .......................................................................................................</w:t>
      </w:r>
    </w:p>
    <w:p w14:paraId="4AB253E8" w14:textId="77777777" w:rsidR="00ED239F" w:rsidRPr="00AD604E" w:rsidRDefault="00ED239F" w:rsidP="00ED239F">
      <w:pPr>
        <w:spacing w:after="120" w:line="240" w:lineRule="auto"/>
        <w:rPr>
          <w:rFonts w:asciiTheme="minorHAnsi" w:eastAsiaTheme="minorHAnsi" w:hAnsiTheme="minorHAnsi" w:cstheme="minorHAnsi"/>
          <w:bCs/>
          <w:i/>
          <w:sz w:val="20"/>
        </w:rPr>
      </w:pPr>
      <w:r w:rsidRPr="00AD604E">
        <w:rPr>
          <w:rFonts w:asciiTheme="minorHAnsi" w:eastAsiaTheme="minorHAnsi" w:hAnsiTheme="minorHAnsi" w:cstheme="minorHAnsi"/>
          <w:bCs/>
          <w:sz w:val="20"/>
        </w:rPr>
        <w:t>PESEL: ........................................................................................................</w:t>
      </w:r>
    </w:p>
    <w:p w14:paraId="3649BE87" w14:textId="77777777" w:rsidR="00ED239F" w:rsidRPr="00A6238A" w:rsidRDefault="00ED239F" w:rsidP="00ED239F">
      <w:pPr>
        <w:rPr>
          <w:rFonts w:asciiTheme="minorHAnsi" w:hAnsiTheme="minorHAnsi" w:cstheme="minorHAnsi"/>
          <w:sz w:val="20"/>
        </w:rPr>
      </w:pPr>
      <w:r w:rsidRPr="00AD604E">
        <w:rPr>
          <w:rFonts w:asciiTheme="minorHAnsi" w:eastAsiaTheme="minorHAnsi" w:hAnsiTheme="minorHAnsi" w:cstheme="minorHAnsi"/>
          <w:bCs/>
          <w:i/>
          <w:sz w:val="20"/>
        </w:rPr>
        <w:t>Legitymującą/ym  się dowodem osobistym  ..............................................</w:t>
      </w:r>
    </w:p>
    <w:p w14:paraId="461F1350" w14:textId="77777777" w:rsidR="00ED239F" w:rsidRDefault="00ED239F" w:rsidP="00ED239F">
      <w:pPr>
        <w:rPr>
          <w:rFonts w:asciiTheme="minorHAnsi" w:hAnsiTheme="minorHAnsi" w:cstheme="minorHAnsi"/>
          <w:sz w:val="20"/>
        </w:rPr>
      </w:pPr>
      <w:r w:rsidRPr="00A6238A">
        <w:rPr>
          <w:rFonts w:asciiTheme="minorHAnsi" w:hAnsiTheme="minorHAnsi" w:cstheme="minorHAnsi"/>
          <w:sz w:val="20"/>
        </w:rPr>
        <w:t xml:space="preserve">zwanym dalej </w:t>
      </w:r>
      <w:r w:rsidRPr="00AD604E">
        <w:rPr>
          <w:rFonts w:asciiTheme="minorHAnsi" w:hAnsiTheme="minorHAnsi" w:cstheme="minorHAnsi"/>
          <w:b/>
          <w:sz w:val="20"/>
        </w:rPr>
        <w:t>Właścicielem nieruchomości</w:t>
      </w:r>
      <w:r w:rsidRPr="00A6238A">
        <w:rPr>
          <w:rFonts w:asciiTheme="minorHAnsi" w:hAnsiTheme="minorHAnsi" w:cstheme="minorHAnsi"/>
          <w:sz w:val="20"/>
        </w:rPr>
        <w:t>.</w:t>
      </w:r>
    </w:p>
    <w:p w14:paraId="3134CED6" w14:textId="77777777" w:rsidR="00ED239F" w:rsidRPr="00A6238A" w:rsidRDefault="00ED239F" w:rsidP="00ED239F">
      <w:pPr>
        <w:rPr>
          <w:rFonts w:asciiTheme="minorHAnsi" w:hAnsiTheme="minorHAnsi" w:cstheme="minorHAnsi"/>
          <w:sz w:val="20"/>
        </w:rPr>
      </w:pPr>
    </w:p>
    <w:p w14:paraId="51EFBB5D" w14:textId="77777777" w:rsidR="00ED239F" w:rsidRPr="00A6238A" w:rsidRDefault="00ED239F" w:rsidP="00ED239F">
      <w:pPr>
        <w:numPr>
          <w:ilvl w:val="0"/>
          <w:numId w:val="23"/>
        </w:numPr>
        <w:jc w:val="center"/>
        <w:rPr>
          <w:rFonts w:asciiTheme="minorHAnsi" w:hAnsiTheme="minorHAnsi" w:cstheme="minorHAnsi"/>
          <w:b/>
          <w:sz w:val="20"/>
        </w:rPr>
      </w:pPr>
    </w:p>
    <w:p w14:paraId="74F3AD88" w14:textId="77777777" w:rsidR="00ED239F" w:rsidRPr="00A6238A" w:rsidRDefault="00ED239F" w:rsidP="00ED239F">
      <w:pPr>
        <w:numPr>
          <w:ilvl w:val="0"/>
          <w:numId w:val="20"/>
        </w:numPr>
        <w:rPr>
          <w:rFonts w:asciiTheme="minorHAnsi" w:hAnsiTheme="minorHAnsi" w:cstheme="minorHAnsi"/>
          <w:sz w:val="20"/>
        </w:rPr>
      </w:pPr>
      <w:r w:rsidRPr="00A6238A">
        <w:rPr>
          <w:rFonts w:asciiTheme="minorHAnsi" w:hAnsiTheme="minorHAnsi" w:cstheme="minorHAnsi"/>
          <w:sz w:val="20"/>
        </w:rPr>
        <w:t>Właściciel</w:t>
      </w:r>
      <w:r>
        <w:rPr>
          <w:rFonts w:asciiTheme="minorHAnsi" w:hAnsiTheme="minorHAnsi" w:cstheme="minorHAnsi"/>
          <w:sz w:val="20"/>
        </w:rPr>
        <w:t xml:space="preserve"> </w:t>
      </w:r>
      <w:r w:rsidRPr="00A6238A">
        <w:rPr>
          <w:rFonts w:asciiTheme="minorHAnsi" w:hAnsiTheme="minorHAnsi" w:cstheme="minorHAnsi"/>
          <w:sz w:val="20"/>
        </w:rPr>
        <w:t xml:space="preserve">nieruchomości </w:t>
      </w:r>
      <w:r>
        <w:rPr>
          <w:rFonts w:asciiTheme="minorHAnsi" w:hAnsiTheme="minorHAnsi" w:cstheme="minorHAnsi"/>
          <w:sz w:val="20"/>
        </w:rPr>
        <w:t>-</w:t>
      </w:r>
      <w:r w:rsidRPr="00A6238A">
        <w:rPr>
          <w:rFonts w:asciiTheme="minorHAnsi" w:hAnsiTheme="minorHAnsi" w:cstheme="minorHAnsi"/>
          <w:sz w:val="20"/>
        </w:rPr>
        <w:t>dz</w:t>
      </w:r>
      <w:r>
        <w:rPr>
          <w:rFonts w:asciiTheme="minorHAnsi" w:hAnsiTheme="minorHAnsi" w:cstheme="minorHAnsi"/>
          <w:sz w:val="20"/>
        </w:rPr>
        <w:t>iałki nr .............. obręb ……….………..….….. nr KW </w:t>
      </w:r>
      <w:r w:rsidRPr="00A6238A">
        <w:rPr>
          <w:rFonts w:asciiTheme="minorHAnsi" w:hAnsiTheme="minorHAnsi" w:cstheme="minorHAnsi"/>
          <w:sz w:val="20"/>
        </w:rPr>
        <w:t>………………..……</w:t>
      </w:r>
      <w:r>
        <w:rPr>
          <w:rFonts w:asciiTheme="minorHAnsi" w:hAnsiTheme="minorHAnsi" w:cstheme="minorHAnsi"/>
          <w:sz w:val="20"/>
        </w:rPr>
        <w:t>……………….</w:t>
      </w:r>
      <w:r w:rsidRPr="00A6238A">
        <w:rPr>
          <w:rFonts w:asciiTheme="minorHAnsi" w:hAnsiTheme="minorHAnsi" w:cstheme="minorHAnsi"/>
          <w:sz w:val="20"/>
        </w:rPr>
        <w:t>.…</w:t>
      </w:r>
      <w:r>
        <w:rPr>
          <w:rFonts w:asciiTheme="minorHAnsi" w:hAnsiTheme="minorHAnsi" w:cstheme="minorHAnsi"/>
          <w:sz w:val="20"/>
        </w:rPr>
        <w:t xml:space="preserve"> położonej w </w:t>
      </w:r>
      <w:r w:rsidRPr="00A6238A">
        <w:rPr>
          <w:rFonts w:asciiTheme="minorHAnsi" w:hAnsiTheme="minorHAnsi" w:cstheme="minorHAnsi"/>
          <w:sz w:val="20"/>
        </w:rPr>
        <w:t xml:space="preserve"> ..............................................</w:t>
      </w:r>
      <w:r>
        <w:rPr>
          <w:rFonts w:asciiTheme="minorHAnsi" w:hAnsiTheme="minorHAnsi" w:cstheme="minorHAnsi"/>
          <w:sz w:val="20"/>
        </w:rPr>
        <w:t>................. oświadcza, że </w:t>
      </w:r>
      <w:r w:rsidRPr="00A6238A">
        <w:rPr>
          <w:rFonts w:asciiTheme="minorHAnsi" w:hAnsiTheme="minorHAnsi" w:cstheme="minorHAnsi"/>
          <w:sz w:val="20"/>
        </w:rPr>
        <w:t>wyraża zgodę na udostępnienie swojej nieruchomości w celu</w:t>
      </w:r>
      <w:r>
        <w:rPr>
          <w:rFonts w:asciiTheme="minorHAnsi" w:hAnsiTheme="minorHAnsi" w:cstheme="minorHAnsi"/>
          <w:sz w:val="20"/>
        </w:rPr>
        <w:t xml:space="preserve"> budowy urządzeń energetycznych: ………………………………………………………………………….</w:t>
      </w:r>
    </w:p>
    <w:p w14:paraId="435536F0" w14:textId="77777777" w:rsidR="00ED239F" w:rsidRPr="00A6238A" w:rsidRDefault="00ED239F" w:rsidP="00ED239F">
      <w:pPr>
        <w:rPr>
          <w:rFonts w:asciiTheme="minorHAnsi" w:hAnsiTheme="minorHAnsi" w:cstheme="minorHAnsi"/>
          <w:sz w:val="20"/>
        </w:rPr>
      </w:pPr>
    </w:p>
    <w:p w14:paraId="37296AD5" w14:textId="77777777" w:rsidR="00ED239F" w:rsidRPr="00A6238A" w:rsidRDefault="00ED239F" w:rsidP="00ED239F">
      <w:pPr>
        <w:numPr>
          <w:ilvl w:val="0"/>
          <w:numId w:val="20"/>
        </w:numPr>
        <w:rPr>
          <w:rFonts w:asciiTheme="minorHAnsi" w:hAnsiTheme="minorHAnsi" w:cstheme="minorHAnsi"/>
          <w:sz w:val="20"/>
        </w:rPr>
      </w:pPr>
      <w:r w:rsidRPr="00A6238A">
        <w:rPr>
          <w:rFonts w:asciiTheme="minorHAnsi" w:hAnsiTheme="minorHAnsi" w:cstheme="minorHAnsi"/>
          <w:sz w:val="20"/>
        </w:rPr>
        <w:t>Właściciel nieruchomości wyraża zgodę na umieszczenie ur</w:t>
      </w:r>
      <w:r>
        <w:rPr>
          <w:rFonts w:asciiTheme="minorHAnsi" w:hAnsiTheme="minorHAnsi" w:cstheme="minorHAnsi"/>
          <w:sz w:val="20"/>
        </w:rPr>
        <w:t>ządzeń elektroenergetycznych na </w:t>
      </w:r>
      <w:r w:rsidRPr="00A6238A">
        <w:rPr>
          <w:rFonts w:asciiTheme="minorHAnsi" w:hAnsiTheme="minorHAnsi" w:cstheme="minorHAnsi"/>
          <w:sz w:val="20"/>
        </w:rPr>
        <w:t>ww.</w:t>
      </w:r>
      <w:r>
        <w:rPr>
          <w:rFonts w:asciiTheme="minorHAnsi" w:hAnsiTheme="minorHAnsi" w:cstheme="minorHAnsi"/>
          <w:sz w:val="20"/>
        </w:rPr>
        <w:t> </w:t>
      </w:r>
      <w:r w:rsidRPr="00A6238A">
        <w:rPr>
          <w:rFonts w:asciiTheme="minorHAnsi" w:hAnsiTheme="minorHAnsi" w:cstheme="minorHAnsi"/>
          <w:sz w:val="20"/>
        </w:rPr>
        <w:t xml:space="preserve">nieruchomości oraz na wejście służb energetycznych ze sprzętem na teren w celu wykonania niezbędnych prac związanych z budową a w przyszłości </w:t>
      </w:r>
      <w:r>
        <w:rPr>
          <w:rFonts w:asciiTheme="minorHAnsi" w:hAnsiTheme="minorHAnsi" w:cstheme="minorHAnsi"/>
          <w:sz w:val="20"/>
        </w:rPr>
        <w:t>z przebudową, remontami, eksploatacją lub </w:t>
      </w:r>
      <w:r w:rsidRPr="00A6238A">
        <w:rPr>
          <w:rFonts w:asciiTheme="minorHAnsi" w:hAnsiTheme="minorHAnsi" w:cstheme="minorHAnsi"/>
          <w:sz w:val="20"/>
        </w:rPr>
        <w:t>naprawą wybudowanych urządzeń elektroenergetycznych.</w:t>
      </w:r>
    </w:p>
    <w:p w14:paraId="4AF43875" w14:textId="77777777" w:rsidR="00ED239F" w:rsidRPr="00A6238A" w:rsidRDefault="00ED239F" w:rsidP="00ED239F">
      <w:pPr>
        <w:numPr>
          <w:ilvl w:val="0"/>
          <w:numId w:val="20"/>
        </w:numPr>
        <w:rPr>
          <w:rFonts w:asciiTheme="minorHAnsi" w:hAnsiTheme="minorHAnsi" w:cstheme="minorHAnsi"/>
          <w:sz w:val="20"/>
        </w:rPr>
      </w:pPr>
      <w:r w:rsidRPr="00A6238A">
        <w:rPr>
          <w:rFonts w:asciiTheme="minorHAnsi" w:hAnsiTheme="minorHAnsi" w:cstheme="minorHAnsi"/>
          <w:sz w:val="20"/>
        </w:rPr>
        <w:t>St</w:t>
      </w:r>
      <w:r>
        <w:rPr>
          <w:rFonts w:asciiTheme="minorHAnsi" w:hAnsiTheme="minorHAnsi" w:cstheme="minorHAnsi"/>
          <w:sz w:val="20"/>
        </w:rPr>
        <w:t xml:space="preserve">rony oświadczają, że lokalizację  inwestycji opisanej w ust.1 </w:t>
      </w:r>
      <w:r w:rsidRPr="00A6238A">
        <w:rPr>
          <w:rFonts w:asciiTheme="minorHAnsi" w:hAnsiTheme="minorHAnsi" w:cstheme="minorHAnsi"/>
          <w:sz w:val="20"/>
        </w:rPr>
        <w:t xml:space="preserve"> zobrazowano na mapie stanowiącej załącznik nr 2 do niniejszej umowy.</w:t>
      </w:r>
    </w:p>
    <w:p w14:paraId="1626BA7F" w14:textId="77777777" w:rsidR="00ED239F" w:rsidRPr="00A6238A" w:rsidRDefault="00ED239F" w:rsidP="00ED239F">
      <w:pPr>
        <w:numPr>
          <w:ilvl w:val="0"/>
          <w:numId w:val="23"/>
        </w:numPr>
        <w:jc w:val="center"/>
        <w:rPr>
          <w:rFonts w:asciiTheme="minorHAnsi" w:hAnsiTheme="minorHAnsi" w:cstheme="minorHAnsi"/>
          <w:b/>
          <w:sz w:val="20"/>
        </w:rPr>
      </w:pPr>
    </w:p>
    <w:p w14:paraId="66CD5361" w14:textId="77777777" w:rsidR="00ED239F" w:rsidRPr="00A6238A" w:rsidRDefault="00ED239F" w:rsidP="00ED239F">
      <w:pPr>
        <w:numPr>
          <w:ilvl w:val="0"/>
          <w:numId w:val="21"/>
        </w:numPr>
        <w:rPr>
          <w:rFonts w:asciiTheme="minorHAnsi" w:hAnsiTheme="minorHAnsi" w:cstheme="minorHAnsi"/>
          <w:sz w:val="20"/>
        </w:rPr>
      </w:pPr>
      <w:r w:rsidRPr="00A6238A">
        <w:rPr>
          <w:rFonts w:asciiTheme="minorHAnsi" w:hAnsiTheme="minorHAnsi" w:cstheme="minorHAnsi"/>
          <w:sz w:val="20"/>
        </w:rPr>
        <w:t>Strony ustalają, że szkody powstałe w wyniku prowadzonych prac zw</w:t>
      </w:r>
      <w:r>
        <w:rPr>
          <w:rFonts w:asciiTheme="minorHAnsi" w:hAnsiTheme="minorHAnsi" w:cstheme="minorHAnsi"/>
          <w:sz w:val="20"/>
        </w:rPr>
        <w:t>iązanych z budową, remontem lub </w:t>
      </w:r>
      <w:r w:rsidRPr="00A6238A">
        <w:rPr>
          <w:rFonts w:asciiTheme="minorHAnsi" w:hAnsiTheme="minorHAnsi" w:cstheme="minorHAnsi"/>
          <w:sz w:val="20"/>
        </w:rPr>
        <w:t>eksploatacją i naprawą ww. urządzeń energetycznych zostaną oszacowane w trakcie prowadzonych robót na zasadzie porozumienia Stron lub przez rzeczoznawcę majątkowego, a stosowne odszkodowanie wypłacone w ciągu 2-ch miesięcy od daty ich powstania.</w:t>
      </w:r>
    </w:p>
    <w:p w14:paraId="6E04A7BF" w14:textId="77777777" w:rsidR="00ED239F" w:rsidRPr="00A6238A" w:rsidRDefault="00ED239F" w:rsidP="00ED239F">
      <w:pPr>
        <w:numPr>
          <w:ilvl w:val="0"/>
          <w:numId w:val="21"/>
        </w:numPr>
        <w:rPr>
          <w:rFonts w:asciiTheme="minorHAnsi" w:hAnsiTheme="minorHAnsi" w:cstheme="minorHAnsi"/>
          <w:sz w:val="20"/>
        </w:rPr>
      </w:pPr>
      <w:r>
        <w:rPr>
          <w:rFonts w:asciiTheme="minorHAnsi" w:hAnsiTheme="minorHAnsi" w:cstheme="minorHAnsi"/>
          <w:sz w:val="20"/>
        </w:rPr>
        <w:t>Opisane w ust</w:t>
      </w:r>
      <w:r w:rsidRPr="00A6238A">
        <w:rPr>
          <w:rFonts w:asciiTheme="minorHAnsi" w:hAnsiTheme="minorHAnsi" w:cstheme="minorHAnsi"/>
          <w:sz w:val="20"/>
        </w:rPr>
        <w:t>. 1 odszkodowanie, które będzie jednorazowe i ostateczne, obejmować będzie wypłatę należności za zniszczone uprawy i nasadzenia, zniszczenie struktury</w:t>
      </w:r>
      <w:r>
        <w:rPr>
          <w:rFonts w:asciiTheme="minorHAnsi" w:hAnsiTheme="minorHAnsi" w:cstheme="minorHAnsi"/>
          <w:sz w:val="20"/>
        </w:rPr>
        <w:t xml:space="preserve"> gleby wraz z odszkodowaniem za </w:t>
      </w:r>
      <w:r w:rsidRPr="00A6238A">
        <w:rPr>
          <w:rFonts w:asciiTheme="minorHAnsi" w:hAnsiTheme="minorHAnsi" w:cstheme="minorHAnsi"/>
          <w:sz w:val="20"/>
        </w:rPr>
        <w:t xml:space="preserve">rekultywację. wynikającym z realizacji inwestycji opisanej w </w:t>
      </w:r>
      <w:r w:rsidRPr="00A6238A">
        <w:rPr>
          <w:rFonts w:asciiTheme="minorHAnsi" w:hAnsiTheme="minorHAnsi" w:cstheme="minorHAnsi"/>
          <w:sz w:val="20"/>
        </w:rPr>
        <w:sym w:font="Times New Roman" w:char="00A7"/>
      </w:r>
      <w:r>
        <w:rPr>
          <w:rFonts w:asciiTheme="minorHAnsi" w:hAnsiTheme="minorHAnsi" w:cstheme="minorHAnsi"/>
          <w:sz w:val="20"/>
        </w:rPr>
        <w:t>1  ust.</w:t>
      </w:r>
      <w:r w:rsidRPr="00A6238A">
        <w:rPr>
          <w:rFonts w:asciiTheme="minorHAnsi" w:hAnsiTheme="minorHAnsi" w:cstheme="minorHAnsi"/>
          <w:sz w:val="20"/>
        </w:rPr>
        <w:t xml:space="preserve"> 1.</w:t>
      </w:r>
    </w:p>
    <w:p w14:paraId="43A43FB9" w14:textId="77777777" w:rsidR="00ED239F" w:rsidRPr="00A6238A" w:rsidRDefault="00ED239F" w:rsidP="00ED239F">
      <w:pPr>
        <w:numPr>
          <w:ilvl w:val="0"/>
          <w:numId w:val="21"/>
        </w:numPr>
        <w:rPr>
          <w:rFonts w:asciiTheme="minorHAnsi" w:hAnsiTheme="minorHAnsi" w:cstheme="minorHAnsi"/>
          <w:sz w:val="20"/>
        </w:rPr>
      </w:pPr>
      <w:r w:rsidRPr="00A6238A">
        <w:rPr>
          <w:rFonts w:asciiTheme="minorHAnsi" w:hAnsiTheme="minorHAnsi" w:cstheme="minorHAnsi"/>
          <w:sz w:val="20"/>
        </w:rPr>
        <w:lastRenderedPageBreak/>
        <w:t>Inwestor oświadcza, że w przypadku uszkodzenia obiektów małej architektury lub utwardzonych nawierzchni obiekty te zostaną przywrócone do stanu pierwotnego. Na wykonane roboty Inwestor udzieli gwarancji.</w:t>
      </w:r>
    </w:p>
    <w:p w14:paraId="0F2D876F" w14:textId="77777777" w:rsidR="00ED239F" w:rsidRPr="00A6238A" w:rsidRDefault="00ED239F" w:rsidP="00ED239F">
      <w:pPr>
        <w:numPr>
          <w:ilvl w:val="0"/>
          <w:numId w:val="21"/>
        </w:numPr>
        <w:rPr>
          <w:rFonts w:asciiTheme="minorHAnsi" w:hAnsiTheme="minorHAnsi" w:cstheme="minorHAnsi"/>
          <w:sz w:val="20"/>
        </w:rPr>
      </w:pPr>
      <w:r w:rsidRPr="00A6238A">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60B15E07" w14:textId="77777777" w:rsidR="00ED239F" w:rsidRDefault="00ED239F" w:rsidP="00ED239F">
      <w:pPr>
        <w:numPr>
          <w:ilvl w:val="0"/>
          <w:numId w:val="21"/>
        </w:numPr>
        <w:rPr>
          <w:rFonts w:asciiTheme="minorHAnsi" w:hAnsiTheme="minorHAnsi" w:cstheme="minorHAnsi"/>
          <w:sz w:val="20"/>
        </w:rPr>
      </w:pPr>
      <w:r w:rsidRPr="00A6238A">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0F710EEF" w14:textId="77777777" w:rsidR="00ED239F" w:rsidRPr="00A6238A" w:rsidRDefault="00ED239F" w:rsidP="00ED239F">
      <w:pPr>
        <w:ind w:left="360"/>
        <w:rPr>
          <w:rFonts w:asciiTheme="minorHAnsi" w:hAnsiTheme="minorHAnsi" w:cstheme="minorHAnsi"/>
          <w:sz w:val="20"/>
        </w:rPr>
      </w:pPr>
    </w:p>
    <w:p w14:paraId="7F5698DF" w14:textId="77777777" w:rsidR="00ED239F" w:rsidRPr="00A6238A" w:rsidRDefault="00ED239F" w:rsidP="00ED239F">
      <w:pPr>
        <w:numPr>
          <w:ilvl w:val="0"/>
          <w:numId w:val="23"/>
        </w:numPr>
        <w:jc w:val="center"/>
        <w:rPr>
          <w:rFonts w:asciiTheme="minorHAnsi" w:hAnsiTheme="minorHAnsi" w:cstheme="minorHAnsi"/>
          <w:b/>
          <w:sz w:val="20"/>
        </w:rPr>
      </w:pPr>
    </w:p>
    <w:p w14:paraId="3833B01A" w14:textId="77777777" w:rsidR="00ED239F" w:rsidRPr="00A6238A" w:rsidRDefault="00ED239F" w:rsidP="00ED239F">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A6238A">
        <w:rPr>
          <w:rFonts w:asciiTheme="minorHAnsi" w:hAnsiTheme="minorHAnsi" w:cstheme="minorHAnsi"/>
          <w:sz w:val="20"/>
        </w:rPr>
        <w:sym w:font="Times New Roman" w:char="00A7"/>
      </w:r>
      <w:r>
        <w:rPr>
          <w:rFonts w:asciiTheme="minorHAnsi" w:hAnsiTheme="minorHAnsi" w:cstheme="minorHAnsi"/>
          <w:sz w:val="20"/>
        </w:rPr>
        <w:t>1 ust.</w:t>
      </w:r>
      <w:r w:rsidRPr="00A6238A">
        <w:rPr>
          <w:rFonts w:asciiTheme="minorHAnsi" w:hAnsiTheme="minorHAnsi" w:cstheme="minorHAnsi"/>
          <w:sz w:val="20"/>
        </w:rPr>
        <w:t xml:space="preserve"> 1. </w:t>
      </w:r>
    </w:p>
    <w:p w14:paraId="31F7B07C" w14:textId="77777777" w:rsidR="00ED239F" w:rsidRPr="00A6238A" w:rsidRDefault="00ED239F" w:rsidP="00ED239F">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 </w:t>
      </w:r>
      <w:r>
        <w:rPr>
          <w:rFonts w:asciiTheme="minorHAnsi" w:hAnsiTheme="minorHAnsi" w:cstheme="minorHAnsi"/>
          <w:sz w:val="20"/>
        </w:rPr>
        <w:t>przypadku sprzedaży nieruchomości</w:t>
      </w:r>
      <w:r w:rsidRPr="00A6238A">
        <w:rPr>
          <w:rFonts w:asciiTheme="minorHAnsi" w:hAnsiTheme="minorHAnsi" w:cstheme="minorHAnsi"/>
          <w:sz w:val="20"/>
        </w:rPr>
        <w:t xml:space="preserve"> w całości lub części, do której odnosi się niniejsza umowa, Właściciel nieruchomości zobowiązuje się pisemnie poinformować przyszłego nabywcę o zawartych w niej zobowiązaniach.</w:t>
      </w:r>
    </w:p>
    <w:p w14:paraId="063A5320" w14:textId="77777777" w:rsidR="00ED239F" w:rsidRPr="00A6238A" w:rsidRDefault="00ED239F" w:rsidP="00ED239F">
      <w:pPr>
        <w:numPr>
          <w:ilvl w:val="0"/>
          <w:numId w:val="23"/>
        </w:numPr>
        <w:jc w:val="center"/>
        <w:rPr>
          <w:rFonts w:asciiTheme="minorHAnsi" w:hAnsiTheme="minorHAnsi" w:cstheme="minorHAnsi"/>
          <w:b/>
          <w:sz w:val="20"/>
        </w:rPr>
      </w:pPr>
    </w:p>
    <w:p w14:paraId="0693B072" w14:textId="77777777" w:rsidR="00ED239F" w:rsidRPr="00A6238A" w:rsidRDefault="00ED239F" w:rsidP="00ED239F">
      <w:pPr>
        <w:rPr>
          <w:rFonts w:asciiTheme="minorHAnsi" w:hAnsiTheme="minorHAnsi" w:cstheme="minorHAnsi"/>
          <w:sz w:val="20"/>
        </w:rPr>
      </w:pPr>
      <w:r w:rsidRPr="00A6238A">
        <w:rPr>
          <w:rFonts w:asciiTheme="minorHAnsi" w:hAnsiTheme="minorHAnsi" w:cstheme="minorHAnsi"/>
          <w:sz w:val="20"/>
        </w:rPr>
        <w:t xml:space="preserve">Dane osobowe pozyskane w wyniku procesu inwestycyjnego będą przez PGE </w:t>
      </w:r>
      <w:r>
        <w:rPr>
          <w:rFonts w:asciiTheme="minorHAnsi" w:hAnsiTheme="minorHAnsi" w:cstheme="minorHAnsi"/>
          <w:sz w:val="20"/>
        </w:rPr>
        <w:t>Dystrybucja chronione zgodnie z </w:t>
      </w:r>
      <w:r w:rsidRPr="00A6238A">
        <w:rPr>
          <w:rFonts w:asciiTheme="minorHAnsi" w:hAnsiTheme="minorHAnsi" w:cstheme="minorHAnsi"/>
          <w:sz w:val="20"/>
        </w:rPr>
        <w:t>zapisami zawartymi w Klauzuli Informacyjnej</w:t>
      </w:r>
      <w:r>
        <w:rPr>
          <w:rFonts w:asciiTheme="minorHAnsi" w:hAnsiTheme="minorHAnsi" w:cstheme="minorHAnsi"/>
          <w:sz w:val="20"/>
        </w:rPr>
        <w:t>,</w:t>
      </w:r>
      <w:r w:rsidRPr="00A6238A">
        <w:rPr>
          <w:rFonts w:asciiTheme="minorHAnsi" w:hAnsiTheme="minorHAnsi" w:cstheme="minorHAnsi"/>
          <w:sz w:val="20"/>
        </w:rPr>
        <w:t xml:space="preserve"> będącej załącznikiem do niniejszej umowy.</w:t>
      </w:r>
    </w:p>
    <w:p w14:paraId="6AE4B345" w14:textId="77777777" w:rsidR="00ED239F" w:rsidRPr="00A6238A" w:rsidRDefault="00ED239F" w:rsidP="00ED239F">
      <w:pPr>
        <w:numPr>
          <w:ilvl w:val="0"/>
          <w:numId w:val="23"/>
        </w:numPr>
        <w:jc w:val="center"/>
        <w:rPr>
          <w:rFonts w:asciiTheme="minorHAnsi" w:hAnsiTheme="minorHAnsi" w:cstheme="minorHAnsi"/>
          <w:b/>
          <w:sz w:val="20"/>
        </w:rPr>
      </w:pPr>
    </w:p>
    <w:p w14:paraId="62BE3E33" w14:textId="77777777" w:rsidR="00ED239F" w:rsidRPr="00A6238A" w:rsidRDefault="00ED239F" w:rsidP="00ED239F">
      <w:pPr>
        <w:rPr>
          <w:rFonts w:asciiTheme="minorHAnsi" w:hAnsiTheme="minorHAnsi" w:cstheme="minorHAnsi"/>
          <w:sz w:val="20"/>
        </w:rPr>
      </w:pPr>
      <w:r w:rsidRPr="00A6238A">
        <w:rPr>
          <w:rFonts w:asciiTheme="minorHAnsi" w:hAnsiTheme="minorHAnsi" w:cstheme="minorHAnsi"/>
          <w:sz w:val="20"/>
        </w:rPr>
        <w:t>Wszelkie spory wynikające z realizacji niniejszej umowy rozstrzygać będ</w:t>
      </w:r>
      <w:r>
        <w:rPr>
          <w:rFonts w:asciiTheme="minorHAnsi" w:hAnsiTheme="minorHAnsi" w:cstheme="minorHAnsi"/>
          <w:sz w:val="20"/>
        </w:rPr>
        <w:t>ą właściwe sądy powszechne, a w </w:t>
      </w:r>
      <w:r w:rsidRPr="00A6238A">
        <w:rPr>
          <w:rFonts w:asciiTheme="minorHAnsi" w:hAnsiTheme="minorHAnsi" w:cstheme="minorHAnsi"/>
          <w:sz w:val="20"/>
        </w:rPr>
        <w:t>sprawach nieuregulowanych niniejszą um</w:t>
      </w:r>
      <w:r>
        <w:rPr>
          <w:rFonts w:asciiTheme="minorHAnsi" w:hAnsiTheme="minorHAnsi" w:cstheme="minorHAnsi"/>
          <w:sz w:val="20"/>
        </w:rPr>
        <w:t>ową zastosowanie mają przepisy Kodeksu cywilnego.</w:t>
      </w:r>
    </w:p>
    <w:p w14:paraId="3765062A" w14:textId="77777777" w:rsidR="00ED239F" w:rsidRPr="00A6238A" w:rsidRDefault="00ED239F" w:rsidP="00ED239F">
      <w:pPr>
        <w:numPr>
          <w:ilvl w:val="0"/>
          <w:numId w:val="23"/>
        </w:numPr>
        <w:jc w:val="center"/>
        <w:rPr>
          <w:rFonts w:asciiTheme="minorHAnsi" w:hAnsiTheme="minorHAnsi" w:cstheme="minorHAnsi"/>
          <w:b/>
          <w:sz w:val="20"/>
        </w:rPr>
      </w:pPr>
    </w:p>
    <w:p w14:paraId="39AA58B8" w14:textId="77777777" w:rsidR="00ED239F" w:rsidRDefault="00ED239F" w:rsidP="00ED239F">
      <w:pPr>
        <w:rPr>
          <w:rFonts w:asciiTheme="minorHAnsi" w:hAnsiTheme="minorHAnsi" w:cstheme="minorHAnsi"/>
          <w:sz w:val="20"/>
        </w:rPr>
      </w:pPr>
      <w:r w:rsidRPr="00A6238A">
        <w:rPr>
          <w:rFonts w:asciiTheme="minorHAnsi" w:hAnsiTheme="minorHAnsi" w:cstheme="minorHAnsi"/>
          <w:sz w:val="20"/>
        </w:rPr>
        <w:t>Umowę sporządzono w dwóch jednobrzmiących egzemplarzach</w:t>
      </w:r>
      <w:r>
        <w:rPr>
          <w:rFonts w:asciiTheme="minorHAnsi" w:hAnsiTheme="minorHAnsi" w:cstheme="minorHAnsi"/>
          <w:sz w:val="20"/>
        </w:rPr>
        <w:t>,</w:t>
      </w:r>
      <w:r w:rsidRPr="00A6238A">
        <w:rPr>
          <w:rFonts w:asciiTheme="minorHAnsi" w:hAnsiTheme="minorHAnsi" w:cstheme="minorHAnsi"/>
          <w:sz w:val="20"/>
        </w:rPr>
        <w:t xml:space="preserve"> po jednym dla każdej ze stron.</w:t>
      </w:r>
    </w:p>
    <w:p w14:paraId="571A4E0E" w14:textId="77777777" w:rsidR="00ED239F" w:rsidRDefault="00ED239F" w:rsidP="00ED239F">
      <w:pPr>
        <w:rPr>
          <w:rFonts w:asciiTheme="minorHAnsi" w:hAnsiTheme="minorHAnsi" w:cstheme="minorHAnsi"/>
          <w:sz w:val="20"/>
        </w:rPr>
      </w:pPr>
    </w:p>
    <w:p w14:paraId="2731464E" w14:textId="77777777" w:rsidR="00ED239F" w:rsidRDefault="00ED239F" w:rsidP="00ED239F">
      <w:pPr>
        <w:rPr>
          <w:rFonts w:asciiTheme="minorHAnsi" w:hAnsiTheme="minorHAnsi" w:cstheme="minorHAnsi"/>
          <w:sz w:val="20"/>
        </w:rPr>
      </w:pPr>
    </w:p>
    <w:p w14:paraId="2862E24C" w14:textId="77777777" w:rsidR="00ED239F" w:rsidRPr="00A6238A" w:rsidRDefault="00ED239F" w:rsidP="00ED239F">
      <w:pPr>
        <w:rPr>
          <w:rFonts w:asciiTheme="minorHAnsi" w:hAnsiTheme="minorHAnsi" w:cstheme="minorHAnsi"/>
          <w:sz w:val="20"/>
        </w:rPr>
      </w:pPr>
    </w:p>
    <w:p w14:paraId="74904DC8" w14:textId="77777777" w:rsidR="00ED239F" w:rsidRPr="00A6238A" w:rsidRDefault="00ED239F" w:rsidP="00ED239F">
      <w:pPr>
        <w:rPr>
          <w:rFonts w:asciiTheme="minorHAnsi" w:hAnsiTheme="minorHAnsi" w:cstheme="minorHAnsi"/>
          <w:sz w:val="20"/>
        </w:rPr>
      </w:pPr>
      <w:r w:rsidRPr="00A6238A">
        <w:rPr>
          <w:rFonts w:asciiTheme="minorHAnsi" w:hAnsiTheme="minorHAnsi" w:cstheme="minorHAnsi"/>
          <w:sz w:val="20"/>
        </w:rPr>
        <w:t>Załączniki:</w:t>
      </w:r>
    </w:p>
    <w:p w14:paraId="5F04D921" w14:textId="77777777" w:rsidR="00ED239F" w:rsidRPr="00A6238A" w:rsidRDefault="00ED239F" w:rsidP="00ED239F">
      <w:pPr>
        <w:rPr>
          <w:rFonts w:asciiTheme="minorHAnsi" w:hAnsiTheme="minorHAnsi" w:cstheme="minorHAnsi"/>
          <w:sz w:val="20"/>
        </w:rPr>
      </w:pPr>
      <w:r w:rsidRPr="00A6238A">
        <w:rPr>
          <w:rFonts w:asciiTheme="minorHAnsi" w:hAnsiTheme="minorHAnsi" w:cstheme="minorHAnsi"/>
          <w:sz w:val="20"/>
        </w:rPr>
        <w:t>Załącznik nr 1 – Pełnomocnictwo przedstawiciela inwestora.</w:t>
      </w:r>
    </w:p>
    <w:p w14:paraId="580AC158" w14:textId="77777777" w:rsidR="00ED239F" w:rsidRPr="00A6238A" w:rsidRDefault="00ED239F" w:rsidP="00ED239F">
      <w:pPr>
        <w:rPr>
          <w:rFonts w:asciiTheme="minorHAnsi" w:hAnsiTheme="minorHAnsi" w:cstheme="minorHAnsi"/>
          <w:sz w:val="20"/>
        </w:rPr>
      </w:pPr>
      <w:r w:rsidRPr="00A6238A">
        <w:rPr>
          <w:rFonts w:asciiTheme="minorHAnsi" w:hAnsiTheme="minorHAnsi" w:cstheme="minorHAnsi"/>
          <w:sz w:val="20"/>
        </w:rPr>
        <w:t>Załącznik nr 2 – Załącznik graficzny.</w:t>
      </w:r>
    </w:p>
    <w:p w14:paraId="2FA83E90" w14:textId="77777777" w:rsidR="00ED239F" w:rsidRDefault="00ED239F" w:rsidP="00ED239F">
      <w:pPr>
        <w:rPr>
          <w:rFonts w:asciiTheme="minorHAnsi" w:hAnsiTheme="minorHAnsi" w:cstheme="minorHAnsi"/>
          <w:sz w:val="20"/>
        </w:rPr>
      </w:pPr>
      <w:r w:rsidRPr="00A6238A">
        <w:rPr>
          <w:rFonts w:asciiTheme="minorHAnsi" w:hAnsiTheme="minorHAnsi" w:cstheme="minorHAnsi"/>
          <w:sz w:val="20"/>
        </w:rPr>
        <w:t>Załącznik nr 3 -  Klauzula Informacyjna</w:t>
      </w:r>
    </w:p>
    <w:p w14:paraId="6474DBDF" w14:textId="77777777" w:rsidR="00ED239F" w:rsidRPr="00A6238A" w:rsidRDefault="00ED239F" w:rsidP="00ED239F">
      <w:pPr>
        <w:rPr>
          <w:rFonts w:asciiTheme="minorHAnsi" w:hAnsiTheme="minorHAnsi" w:cstheme="minorHAnsi"/>
          <w:sz w:val="20"/>
        </w:rPr>
      </w:pPr>
    </w:p>
    <w:p w14:paraId="7223F7BD" w14:textId="77777777" w:rsidR="00ED239F" w:rsidRPr="00A6238A" w:rsidRDefault="00ED239F" w:rsidP="00ED239F">
      <w:pPr>
        <w:rPr>
          <w:rFonts w:asciiTheme="minorHAnsi" w:hAnsiTheme="minorHAnsi" w:cstheme="minorHAnsi"/>
          <w:sz w:val="20"/>
        </w:rPr>
      </w:pPr>
    </w:p>
    <w:p w14:paraId="68E405EB" w14:textId="77777777" w:rsidR="00ED239F" w:rsidRDefault="00ED239F" w:rsidP="00ED239F">
      <w:pPr>
        <w:jc w:val="center"/>
        <w:rPr>
          <w:rFonts w:asciiTheme="minorHAnsi" w:hAnsiTheme="minorHAnsi" w:cstheme="minorHAnsi"/>
          <w:sz w:val="20"/>
        </w:rPr>
      </w:pPr>
      <w:r w:rsidRPr="00A6238A">
        <w:rPr>
          <w:rFonts w:asciiTheme="minorHAnsi" w:hAnsiTheme="minorHAnsi" w:cstheme="minorHAnsi"/>
          <w:sz w:val="20"/>
        </w:rPr>
        <w:t>Inwestor</w:t>
      </w:r>
      <w:r w:rsidRPr="00A6238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t>Właściciel nieruchomości</w:t>
      </w:r>
    </w:p>
    <w:p w14:paraId="0EC3F6BE" w14:textId="77777777" w:rsidR="00ED239F" w:rsidRPr="0002462E" w:rsidRDefault="00ED239F" w:rsidP="00ED239F">
      <w:pPr>
        <w:rPr>
          <w:rFonts w:asciiTheme="minorHAnsi" w:hAnsiTheme="minorHAnsi" w:cstheme="minorHAnsi"/>
          <w:sz w:val="20"/>
        </w:rPr>
      </w:pPr>
    </w:p>
    <w:p w14:paraId="0EDD9FDB" w14:textId="77777777" w:rsidR="00ED239F" w:rsidRPr="0002462E" w:rsidRDefault="00ED239F" w:rsidP="00ED239F">
      <w:pPr>
        <w:rPr>
          <w:rFonts w:asciiTheme="minorHAnsi" w:hAnsiTheme="minorHAnsi" w:cstheme="minorHAnsi"/>
          <w:sz w:val="20"/>
        </w:rPr>
      </w:pPr>
    </w:p>
    <w:p w14:paraId="674A5D50" w14:textId="77777777" w:rsidR="00ED239F" w:rsidRPr="0002462E" w:rsidRDefault="00ED239F" w:rsidP="00ED239F">
      <w:pPr>
        <w:rPr>
          <w:rFonts w:asciiTheme="minorHAnsi" w:hAnsiTheme="minorHAnsi" w:cstheme="minorHAnsi"/>
          <w:sz w:val="20"/>
        </w:rPr>
      </w:pPr>
    </w:p>
    <w:p w14:paraId="2AEAAE37" w14:textId="77777777" w:rsidR="00ED239F" w:rsidRPr="0002462E" w:rsidRDefault="00ED239F" w:rsidP="00ED239F">
      <w:pPr>
        <w:rPr>
          <w:rFonts w:asciiTheme="minorHAnsi" w:hAnsiTheme="minorHAnsi" w:cstheme="minorHAnsi"/>
          <w:sz w:val="20"/>
        </w:rPr>
      </w:pPr>
    </w:p>
    <w:p w14:paraId="082A39E4" w14:textId="77777777" w:rsidR="00ED239F" w:rsidRPr="0002462E" w:rsidRDefault="00ED239F" w:rsidP="00ED239F">
      <w:pPr>
        <w:rPr>
          <w:rFonts w:asciiTheme="minorHAnsi" w:hAnsiTheme="minorHAnsi" w:cstheme="minorHAnsi"/>
          <w:sz w:val="20"/>
        </w:rPr>
      </w:pPr>
    </w:p>
    <w:p w14:paraId="56FBA55C" w14:textId="77777777" w:rsidR="00ED239F" w:rsidRPr="003A2610" w:rsidRDefault="00ED239F" w:rsidP="00ED239F">
      <w:pPr>
        <w:rPr>
          <w:rFonts w:asciiTheme="minorHAnsi" w:hAnsiTheme="minorHAnsi" w:cstheme="minorHAnsi"/>
          <w:b/>
          <w:sz w:val="20"/>
        </w:rPr>
      </w:pPr>
    </w:p>
    <w:p w14:paraId="0F03A9D8" w14:textId="77777777" w:rsidR="00ED239F" w:rsidRPr="00A6238A" w:rsidRDefault="00ED239F" w:rsidP="00ED239F">
      <w:pPr>
        <w:rPr>
          <w:rFonts w:asciiTheme="minorHAnsi" w:hAnsiTheme="minorHAnsi" w:cstheme="minorHAnsi"/>
          <w:sz w:val="20"/>
        </w:rPr>
      </w:pPr>
    </w:p>
    <w:p w14:paraId="1A977AC5" w14:textId="77777777" w:rsidR="00ED239F" w:rsidRPr="00A6238A" w:rsidRDefault="00ED239F" w:rsidP="00ED239F">
      <w:pPr>
        <w:rPr>
          <w:rFonts w:asciiTheme="minorHAnsi" w:hAnsiTheme="minorHAnsi" w:cstheme="minorHAnsi"/>
          <w:sz w:val="20"/>
        </w:rPr>
      </w:pPr>
    </w:p>
    <w:p w14:paraId="404D8CFE" w14:textId="77777777" w:rsidR="00ED239F" w:rsidRPr="00A6238A" w:rsidRDefault="00ED239F" w:rsidP="00ED239F">
      <w:pPr>
        <w:rPr>
          <w:rFonts w:asciiTheme="minorHAnsi" w:hAnsiTheme="minorHAnsi" w:cstheme="minorHAnsi"/>
          <w:sz w:val="20"/>
        </w:rPr>
      </w:pPr>
    </w:p>
    <w:p w14:paraId="7A26B34D" w14:textId="77777777" w:rsidR="00ED239F" w:rsidRPr="00A6238A" w:rsidRDefault="00ED239F" w:rsidP="00ED239F">
      <w:pPr>
        <w:rPr>
          <w:rFonts w:asciiTheme="minorHAnsi" w:hAnsiTheme="minorHAnsi" w:cstheme="minorHAnsi"/>
          <w:sz w:val="20"/>
        </w:rPr>
      </w:pPr>
    </w:p>
    <w:p w14:paraId="39B998AB" w14:textId="77777777" w:rsidR="00ED239F" w:rsidRPr="00A6238A" w:rsidRDefault="00ED239F" w:rsidP="00ED239F">
      <w:pPr>
        <w:rPr>
          <w:rFonts w:asciiTheme="minorHAnsi" w:hAnsiTheme="minorHAnsi" w:cstheme="minorHAnsi"/>
          <w:sz w:val="20"/>
        </w:rPr>
      </w:pPr>
    </w:p>
    <w:p w14:paraId="2022B02A" w14:textId="77777777" w:rsidR="00ED239F" w:rsidRPr="00A6238A" w:rsidRDefault="00ED239F" w:rsidP="00ED239F">
      <w:pPr>
        <w:rPr>
          <w:rFonts w:asciiTheme="minorHAnsi" w:hAnsiTheme="minorHAnsi" w:cstheme="minorHAnsi"/>
          <w:sz w:val="20"/>
        </w:rPr>
      </w:pPr>
    </w:p>
    <w:p w14:paraId="6DCCFF24" w14:textId="77777777" w:rsidR="00ED239F" w:rsidRPr="00A6238A" w:rsidRDefault="00ED239F" w:rsidP="00ED239F">
      <w:pPr>
        <w:rPr>
          <w:rFonts w:asciiTheme="minorHAnsi" w:hAnsiTheme="minorHAnsi" w:cstheme="minorHAnsi"/>
          <w:sz w:val="20"/>
        </w:rPr>
      </w:pPr>
    </w:p>
    <w:p w14:paraId="6C64F7A5" w14:textId="77777777" w:rsidR="00ED239F" w:rsidRPr="00A6238A" w:rsidRDefault="00ED239F" w:rsidP="00ED239F">
      <w:pPr>
        <w:rPr>
          <w:rFonts w:asciiTheme="minorHAnsi" w:hAnsiTheme="minorHAnsi" w:cstheme="minorHAnsi"/>
          <w:sz w:val="20"/>
        </w:rPr>
      </w:pPr>
      <w:r w:rsidRPr="007F1B03">
        <w:rPr>
          <w:rFonts w:asciiTheme="minorHAnsi" w:hAnsiTheme="minorHAnsi" w:cstheme="minorHAnsi"/>
          <w:b/>
          <w:bCs/>
          <w:iCs/>
          <w:sz w:val="20"/>
        </w:rPr>
        <w:t xml:space="preserve">Załącznik nr 1.4 do SWZ - </w:t>
      </w:r>
      <w:r w:rsidRPr="00EC1CD7">
        <w:rPr>
          <w:rFonts w:asciiTheme="minorHAnsi" w:hAnsiTheme="minorHAnsi" w:cstheme="minorHAnsi"/>
          <w:b/>
          <w:sz w:val="20"/>
        </w:rPr>
        <w:t>Wzór porozumienia o ustanowienie nieodpłatnej służebności przesyłu</w:t>
      </w:r>
    </w:p>
    <w:p w14:paraId="787D609C" w14:textId="77777777" w:rsidR="00ED239F" w:rsidRPr="00A6238A" w:rsidRDefault="00ED239F" w:rsidP="00ED239F">
      <w:pPr>
        <w:rPr>
          <w:rFonts w:asciiTheme="minorHAnsi" w:hAnsiTheme="minorHAnsi" w:cstheme="minorHAnsi"/>
          <w:sz w:val="20"/>
        </w:rPr>
      </w:pPr>
    </w:p>
    <w:p w14:paraId="7CF0419F" w14:textId="77777777" w:rsidR="00ED239F" w:rsidRPr="00B649C3" w:rsidRDefault="00ED239F" w:rsidP="00ED239F">
      <w:pPr>
        <w:tabs>
          <w:tab w:val="left" w:pos="690"/>
          <w:tab w:val="center" w:pos="4479"/>
        </w:tabs>
        <w:jc w:val="center"/>
        <w:rPr>
          <w:rFonts w:asciiTheme="minorHAnsi" w:hAnsiTheme="minorHAnsi" w:cstheme="minorHAnsi"/>
          <w:b/>
          <w:sz w:val="20"/>
          <w:u w:val="single"/>
        </w:rPr>
      </w:pPr>
      <w:r w:rsidRPr="00B649C3">
        <w:rPr>
          <w:rFonts w:asciiTheme="minorHAnsi" w:hAnsiTheme="minorHAnsi" w:cstheme="minorHAnsi"/>
          <w:b/>
          <w:sz w:val="20"/>
          <w:u w:val="single"/>
        </w:rPr>
        <w:t>POROZUMIENIE</w:t>
      </w:r>
    </w:p>
    <w:p w14:paraId="281261D5" w14:textId="77777777" w:rsidR="00ED239F" w:rsidRPr="00B649C3" w:rsidRDefault="00ED239F" w:rsidP="00ED239F">
      <w:pPr>
        <w:jc w:val="center"/>
        <w:rPr>
          <w:rFonts w:asciiTheme="minorHAnsi" w:hAnsiTheme="minorHAnsi" w:cstheme="minorHAnsi"/>
          <w:b/>
          <w:sz w:val="20"/>
          <w:u w:val="single"/>
        </w:rPr>
      </w:pPr>
    </w:p>
    <w:p w14:paraId="643FDF99" w14:textId="77777777" w:rsidR="00ED239F" w:rsidRPr="00B649C3" w:rsidRDefault="00ED239F" w:rsidP="00ED239F">
      <w:pPr>
        <w:rPr>
          <w:rFonts w:asciiTheme="minorHAnsi" w:hAnsiTheme="minorHAnsi" w:cstheme="minorHAnsi"/>
          <w:sz w:val="20"/>
        </w:rPr>
      </w:pPr>
      <w:r w:rsidRPr="00B649C3">
        <w:rPr>
          <w:rFonts w:asciiTheme="minorHAnsi" w:hAnsiTheme="minorHAnsi" w:cstheme="minorHAnsi"/>
          <w:sz w:val="20"/>
        </w:rPr>
        <w:t>zawarte w dniu .................................. w ………………………………………………… pomiędzy:</w:t>
      </w:r>
    </w:p>
    <w:p w14:paraId="0171EBC5" w14:textId="77777777" w:rsidR="00ED239F" w:rsidRPr="00B649C3" w:rsidRDefault="00ED239F" w:rsidP="00ED239F">
      <w:pPr>
        <w:rPr>
          <w:rFonts w:asciiTheme="minorHAnsi" w:hAnsiTheme="minorHAnsi" w:cstheme="minorHAnsi"/>
          <w:sz w:val="20"/>
        </w:rPr>
      </w:pPr>
      <w:r w:rsidRPr="00B649C3">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w:t>
      </w:r>
      <w:r>
        <w:rPr>
          <w:rFonts w:asciiTheme="minorHAnsi" w:hAnsiTheme="minorHAnsi" w:cstheme="minorHAnsi"/>
          <w:sz w:val="20"/>
        </w:rPr>
        <w:br/>
      </w:r>
      <w:r w:rsidRPr="00B649C3">
        <w:rPr>
          <w:rFonts w:asciiTheme="minorHAnsi" w:hAnsiTheme="minorHAnsi" w:cstheme="minorHAnsi"/>
          <w:sz w:val="20"/>
        </w:rPr>
        <w:t xml:space="preserve">VI Wydział Gospodarczy pod nr KRS: 0000343124, NIP: 946-25-93-855, REGON: 060552840, Kapitał zakładowy: 9 729 424 160 zł w pełni opłacony, w imieniu którego działa: </w:t>
      </w:r>
      <w:r w:rsidRPr="00B649C3">
        <w:rPr>
          <w:rFonts w:asciiTheme="minorHAnsi" w:hAnsiTheme="minorHAnsi" w:cstheme="minorHAnsi"/>
          <w:bCs/>
          <w:sz w:val="20"/>
        </w:rPr>
        <w:t xml:space="preserve">PGE Dystrybucja Spółka Akcyjna Oddział Łódź </w:t>
      </w:r>
      <w:r w:rsidRPr="00B649C3">
        <w:rPr>
          <w:rFonts w:asciiTheme="minorHAnsi" w:hAnsiTheme="minorHAnsi" w:cstheme="minorHAnsi"/>
          <w:sz w:val="20"/>
        </w:rPr>
        <w:t>z siedzibą w Łodzi, adres: 90-021 Łódź, ul. Tuwima 58, reprezentowaną w niniejszej umowie na podstawie pełnomocnictwa z dnia ……………………….…….. (stanowiącego załącznik nr 1) przez:</w:t>
      </w:r>
    </w:p>
    <w:p w14:paraId="0A6E895C" w14:textId="77777777" w:rsidR="00ED239F" w:rsidRPr="00B649C3" w:rsidRDefault="00ED239F" w:rsidP="00ED239F">
      <w:pPr>
        <w:rPr>
          <w:rFonts w:asciiTheme="minorHAnsi" w:hAnsiTheme="minorHAnsi" w:cstheme="minorHAnsi"/>
          <w:sz w:val="20"/>
        </w:rPr>
      </w:pPr>
      <w:r w:rsidRPr="00B649C3">
        <w:rPr>
          <w:rFonts w:asciiTheme="minorHAnsi" w:hAnsiTheme="minorHAnsi" w:cstheme="minorHAnsi"/>
          <w:sz w:val="20"/>
          <w:vertAlign w:val="superscript"/>
        </w:rPr>
        <w:t>-………………………………………………………………………………………………………………………………………………………………………………………………………………………………………………………………</w:t>
      </w:r>
      <w:r w:rsidRPr="00B649C3">
        <w:rPr>
          <w:rFonts w:asciiTheme="minorHAnsi" w:hAnsiTheme="minorHAnsi" w:cstheme="minorHAnsi"/>
          <w:sz w:val="20"/>
          <w:vertAlign w:val="superscript"/>
        </w:rPr>
        <w:br/>
      </w:r>
      <w:r w:rsidRPr="00B649C3">
        <w:rPr>
          <w:rFonts w:asciiTheme="minorHAnsi" w:hAnsiTheme="minorHAnsi" w:cstheme="minorHAnsi"/>
          <w:sz w:val="20"/>
        </w:rPr>
        <w:t xml:space="preserve">zwaną w dalszej części umowy </w:t>
      </w:r>
      <w:r w:rsidRPr="00B649C3">
        <w:rPr>
          <w:rFonts w:asciiTheme="minorHAnsi" w:hAnsiTheme="minorHAnsi" w:cstheme="minorHAnsi"/>
          <w:b/>
          <w:sz w:val="20"/>
        </w:rPr>
        <w:t>Inwestorem</w:t>
      </w:r>
      <w:r w:rsidRPr="00B649C3">
        <w:rPr>
          <w:rFonts w:asciiTheme="minorHAnsi" w:hAnsiTheme="minorHAnsi" w:cstheme="minorHAnsi"/>
          <w:sz w:val="20"/>
        </w:rPr>
        <w:t xml:space="preserve">, </w:t>
      </w:r>
    </w:p>
    <w:p w14:paraId="4D984904" w14:textId="77777777" w:rsidR="00ED239F" w:rsidRPr="00B649C3" w:rsidRDefault="00ED239F" w:rsidP="00ED239F">
      <w:pPr>
        <w:rPr>
          <w:rFonts w:asciiTheme="minorHAnsi" w:hAnsiTheme="minorHAnsi" w:cstheme="minorHAnsi"/>
          <w:sz w:val="20"/>
        </w:rPr>
      </w:pPr>
      <w:r w:rsidRPr="00B649C3">
        <w:rPr>
          <w:rFonts w:asciiTheme="minorHAnsi" w:hAnsiTheme="minorHAnsi" w:cstheme="minorHAnsi"/>
          <w:sz w:val="20"/>
        </w:rPr>
        <w:t>a</w:t>
      </w:r>
    </w:p>
    <w:p w14:paraId="66360571" w14:textId="77777777" w:rsidR="00ED239F" w:rsidRPr="00B649C3" w:rsidRDefault="00ED239F" w:rsidP="00ED239F">
      <w:pPr>
        <w:spacing w:after="120" w:line="240" w:lineRule="auto"/>
        <w:rPr>
          <w:rFonts w:asciiTheme="minorHAnsi" w:eastAsiaTheme="minorHAnsi" w:hAnsiTheme="minorHAnsi" w:cstheme="minorHAnsi"/>
          <w:b/>
          <w:sz w:val="20"/>
        </w:rPr>
      </w:pPr>
      <w:r w:rsidRPr="00B649C3">
        <w:rPr>
          <w:rFonts w:asciiTheme="minorHAnsi" w:eastAsiaTheme="minorHAnsi" w:hAnsiTheme="minorHAnsi" w:cstheme="minorHAnsi"/>
          <w:sz w:val="20"/>
        </w:rPr>
        <w:t>Panią/Panem ............................................................................................</w:t>
      </w:r>
      <w:r w:rsidRPr="00B649C3">
        <w:rPr>
          <w:rFonts w:asciiTheme="minorHAnsi" w:eastAsiaTheme="minorHAnsi" w:hAnsiTheme="minorHAnsi" w:cstheme="minorHAnsi"/>
          <w:b/>
          <w:sz w:val="20"/>
        </w:rPr>
        <w:t xml:space="preserve"> </w:t>
      </w:r>
    </w:p>
    <w:p w14:paraId="417BA042" w14:textId="77777777" w:rsidR="00ED239F" w:rsidRPr="00B649C3" w:rsidRDefault="00ED239F" w:rsidP="00ED239F">
      <w:pPr>
        <w:spacing w:after="120" w:line="240" w:lineRule="auto"/>
        <w:rPr>
          <w:rFonts w:asciiTheme="minorHAnsi" w:eastAsiaTheme="minorHAnsi" w:hAnsiTheme="minorHAnsi" w:cstheme="minorHAnsi"/>
          <w:bCs/>
          <w:sz w:val="20"/>
        </w:rPr>
      </w:pPr>
      <w:r w:rsidRPr="00B649C3">
        <w:rPr>
          <w:rFonts w:asciiTheme="minorHAnsi" w:eastAsiaTheme="minorHAnsi" w:hAnsiTheme="minorHAnsi" w:cstheme="minorHAnsi"/>
          <w:bCs/>
          <w:sz w:val="20"/>
        </w:rPr>
        <w:t>zam. w .......................................................................................................</w:t>
      </w:r>
    </w:p>
    <w:p w14:paraId="3EBFE682" w14:textId="77777777" w:rsidR="00ED239F" w:rsidRPr="00B649C3" w:rsidRDefault="00ED239F" w:rsidP="00ED239F">
      <w:pPr>
        <w:spacing w:after="120" w:line="240" w:lineRule="auto"/>
        <w:rPr>
          <w:rFonts w:asciiTheme="minorHAnsi" w:eastAsiaTheme="minorHAnsi" w:hAnsiTheme="minorHAnsi" w:cstheme="minorHAnsi"/>
          <w:bCs/>
          <w:i/>
          <w:sz w:val="20"/>
        </w:rPr>
      </w:pPr>
      <w:r w:rsidRPr="00B649C3">
        <w:rPr>
          <w:rFonts w:asciiTheme="minorHAnsi" w:eastAsiaTheme="minorHAnsi" w:hAnsiTheme="minorHAnsi" w:cstheme="minorHAnsi"/>
          <w:bCs/>
          <w:sz w:val="20"/>
        </w:rPr>
        <w:t>PESEL: ........................................................................................................</w:t>
      </w:r>
    </w:p>
    <w:p w14:paraId="62FADD98" w14:textId="77777777" w:rsidR="00ED239F" w:rsidRPr="00B649C3" w:rsidRDefault="00ED239F" w:rsidP="00ED239F">
      <w:pPr>
        <w:spacing w:after="120" w:line="240" w:lineRule="auto"/>
        <w:rPr>
          <w:rFonts w:asciiTheme="minorHAnsi" w:eastAsiaTheme="minorHAnsi" w:hAnsiTheme="minorHAnsi" w:cstheme="minorHAnsi"/>
          <w:bCs/>
          <w:i/>
          <w:sz w:val="20"/>
        </w:rPr>
      </w:pPr>
      <w:r w:rsidRPr="00B649C3">
        <w:rPr>
          <w:rFonts w:asciiTheme="minorHAnsi" w:eastAsiaTheme="minorHAnsi" w:hAnsiTheme="minorHAnsi" w:cstheme="minorHAnsi"/>
          <w:bCs/>
          <w:i/>
          <w:sz w:val="20"/>
        </w:rPr>
        <w:t>Legitymującą/ym  się dowodem osobistym  ..............................................</w:t>
      </w:r>
    </w:p>
    <w:p w14:paraId="4D13FE4A" w14:textId="77777777" w:rsidR="00ED239F" w:rsidRPr="00B649C3" w:rsidRDefault="00ED239F" w:rsidP="00ED239F">
      <w:pPr>
        <w:rPr>
          <w:rFonts w:asciiTheme="minorHAnsi" w:hAnsiTheme="minorHAnsi" w:cstheme="minorHAnsi"/>
          <w:sz w:val="20"/>
        </w:rPr>
      </w:pPr>
      <w:r w:rsidRPr="00B649C3">
        <w:rPr>
          <w:rFonts w:asciiTheme="minorHAnsi" w:hAnsiTheme="minorHAnsi" w:cstheme="minorHAnsi"/>
          <w:sz w:val="20"/>
        </w:rPr>
        <w:t xml:space="preserve">zwaną/ym dalej </w:t>
      </w:r>
      <w:r w:rsidRPr="00B649C3">
        <w:rPr>
          <w:rFonts w:asciiTheme="minorHAnsi" w:hAnsiTheme="minorHAnsi" w:cstheme="minorHAnsi"/>
          <w:b/>
          <w:sz w:val="20"/>
        </w:rPr>
        <w:t>Właścicielem nieruchomości</w:t>
      </w:r>
      <w:r w:rsidRPr="00B649C3">
        <w:rPr>
          <w:rFonts w:asciiTheme="minorHAnsi" w:hAnsiTheme="minorHAnsi" w:cstheme="minorHAnsi"/>
          <w:sz w:val="20"/>
        </w:rPr>
        <w:t>.</w:t>
      </w:r>
    </w:p>
    <w:p w14:paraId="130F3035" w14:textId="77777777" w:rsidR="00ED239F" w:rsidRPr="00B649C3" w:rsidRDefault="00ED239F" w:rsidP="00ED239F">
      <w:pPr>
        <w:numPr>
          <w:ilvl w:val="0"/>
          <w:numId w:val="23"/>
        </w:numPr>
        <w:spacing w:after="200" w:line="276" w:lineRule="auto"/>
        <w:jc w:val="center"/>
        <w:rPr>
          <w:rFonts w:asciiTheme="minorHAnsi" w:hAnsiTheme="minorHAnsi" w:cstheme="minorHAnsi"/>
          <w:b/>
          <w:sz w:val="20"/>
        </w:rPr>
      </w:pPr>
    </w:p>
    <w:p w14:paraId="48B91421" w14:textId="77777777" w:rsidR="00ED239F" w:rsidRPr="00B649C3" w:rsidRDefault="00ED239F" w:rsidP="00ED239F">
      <w:pPr>
        <w:spacing w:line="360" w:lineRule="auto"/>
        <w:rPr>
          <w:rFonts w:asciiTheme="minorHAnsi" w:eastAsiaTheme="minorHAnsi" w:hAnsiTheme="minorHAnsi" w:cstheme="minorHAnsi"/>
          <w:sz w:val="20"/>
        </w:rPr>
      </w:pPr>
      <w:r w:rsidRPr="00B649C3">
        <w:rPr>
          <w:rFonts w:asciiTheme="minorHAnsi" w:hAnsiTheme="minorHAnsi" w:cstheme="minorHAnsi"/>
          <w:sz w:val="20"/>
        </w:rPr>
        <w:t>Właściciel (Współwłaściciel) nieruchomości oświadcza, że:</w:t>
      </w:r>
    </w:p>
    <w:p w14:paraId="7F461CA3" w14:textId="77777777" w:rsidR="00ED239F" w:rsidRPr="00B649C3" w:rsidRDefault="00ED239F" w:rsidP="00ED239F">
      <w:pPr>
        <w:numPr>
          <w:ilvl w:val="0"/>
          <w:numId w:val="31"/>
        </w:numPr>
        <w:spacing w:after="200" w:line="360" w:lineRule="auto"/>
        <w:contextualSpacing/>
        <w:rPr>
          <w:rFonts w:asciiTheme="minorHAnsi" w:eastAsiaTheme="minorHAnsi" w:hAnsiTheme="minorHAnsi" w:cstheme="minorHAnsi"/>
          <w:sz w:val="20"/>
        </w:rPr>
      </w:pPr>
      <w:r w:rsidRPr="00B649C3">
        <w:rPr>
          <w:rFonts w:asciiTheme="minorHAnsi" w:eastAsiaTheme="minorHAnsi" w:hAnsiTheme="minorHAnsi" w:cstheme="minorHAnsi"/>
          <w:sz w:val="20"/>
        </w:rPr>
        <w:t xml:space="preserve">jest właścicielem/użytkownikiem wieczystym nieruchomości, uregulowanej w księdze wieczystej </w:t>
      </w:r>
      <w:r w:rsidRPr="00B649C3">
        <w:rPr>
          <w:rFonts w:asciiTheme="minorHAnsi" w:eastAsiaTheme="minorHAnsi" w:hAnsiTheme="minorHAnsi" w:cstheme="minorHAnsi"/>
          <w:sz w:val="20"/>
        </w:rPr>
        <w:br/>
        <w:t>KW nr ………………..………….…… prowadzonej przez Sąd Rejonowy w ............................., położonej w ………………………………….………….., przy ul. …………………………………………….., obręb, w skład której wchodzi/ą działka/działki gruntu, oznaczona/e w ewidencji gruntów nr …………………………..…</w:t>
      </w:r>
    </w:p>
    <w:p w14:paraId="3FC59393" w14:textId="77777777" w:rsidR="00ED239F" w:rsidRPr="00B649C3" w:rsidRDefault="00ED239F" w:rsidP="00ED239F">
      <w:pPr>
        <w:numPr>
          <w:ilvl w:val="0"/>
          <w:numId w:val="31"/>
        </w:numPr>
        <w:spacing w:after="200" w:line="276" w:lineRule="auto"/>
        <w:contextualSpacing/>
        <w:jc w:val="left"/>
        <w:rPr>
          <w:rFonts w:asciiTheme="minorHAnsi" w:hAnsiTheme="minorHAnsi" w:cstheme="minorHAnsi"/>
          <w:sz w:val="20"/>
        </w:rPr>
      </w:pPr>
      <w:r w:rsidRPr="00B649C3">
        <w:rPr>
          <w:rFonts w:asciiTheme="minorHAnsi" w:hAnsiTheme="minorHAnsi" w:cstheme="minorHAnsi"/>
          <w:sz w:val="20"/>
        </w:rPr>
        <w:t>wyraża zgodę na udostępnienie swojej nieruchomości w celu budowy urządzeń elektroenergetycznych w postaci:………………………………………………………………………</w:t>
      </w:r>
      <w:r>
        <w:rPr>
          <w:rFonts w:asciiTheme="minorHAnsi" w:hAnsiTheme="minorHAnsi" w:cstheme="minorHAnsi"/>
          <w:sz w:val="20"/>
        </w:rPr>
        <w:t>……………………………………………………………………………</w:t>
      </w:r>
    </w:p>
    <w:p w14:paraId="19BB39B5" w14:textId="77777777" w:rsidR="00ED239F" w:rsidRPr="00B649C3" w:rsidRDefault="00ED239F" w:rsidP="00ED239F">
      <w:pPr>
        <w:rPr>
          <w:rFonts w:asciiTheme="minorHAnsi" w:hAnsiTheme="minorHAnsi" w:cstheme="minorHAnsi"/>
          <w:sz w:val="20"/>
        </w:rPr>
      </w:pPr>
    </w:p>
    <w:p w14:paraId="3EA19D49" w14:textId="77777777" w:rsidR="00ED239F" w:rsidRPr="00B649C3" w:rsidRDefault="00ED239F" w:rsidP="00ED239F">
      <w:pPr>
        <w:jc w:val="center"/>
        <w:rPr>
          <w:rFonts w:asciiTheme="minorHAnsi" w:hAnsiTheme="minorHAnsi" w:cstheme="minorHAnsi"/>
          <w:b/>
          <w:sz w:val="20"/>
        </w:rPr>
      </w:pPr>
      <w:r w:rsidRPr="00B649C3">
        <w:rPr>
          <w:rFonts w:asciiTheme="minorHAnsi" w:hAnsiTheme="minorHAnsi" w:cstheme="minorHAnsi"/>
          <w:b/>
          <w:sz w:val="20"/>
        </w:rPr>
        <w:t>§2</w:t>
      </w:r>
    </w:p>
    <w:p w14:paraId="591BCCC3" w14:textId="77777777" w:rsidR="00ED239F" w:rsidRPr="00B649C3" w:rsidRDefault="00ED239F" w:rsidP="00ED239F">
      <w:pPr>
        <w:jc w:val="center"/>
        <w:rPr>
          <w:rFonts w:asciiTheme="minorHAnsi" w:hAnsiTheme="minorHAnsi" w:cstheme="minorHAnsi"/>
          <w:b/>
          <w:sz w:val="20"/>
        </w:rPr>
      </w:pPr>
    </w:p>
    <w:p w14:paraId="1A8B4D7A" w14:textId="77777777" w:rsidR="00ED239F" w:rsidRPr="00B649C3" w:rsidRDefault="00ED239F" w:rsidP="00ED239F">
      <w:pPr>
        <w:numPr>
          <w:ilvl w:val="0"/>
          <w:numId w:val="3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Właściciel nieruchomości  ustanowi, na czas nieokreślony, na rzecz </w:t>
      </w:r>
      <w:r w:rsidRPr="00B649C3">
        <w:rPr>
          <w:rFonts w:asciiTheme="minorHAnsi" w:eastAsiaTheme="minorHAnsi" w:hAnsiTheme="minorHAnsi" w:cstheme="minorHAnsi"/>
          <w:b/>
          <w:sz w:val="20"/>
        </w:rPr>
        <w:t>PGE Dystrybucja S.A. z siedzibą w Lublinie</w:t>
      </w:r>
      <w:r w:rsidRPr="00B649C3">
        <w:rPr>
          <w:rFonts w:asciiTheme="minorHAnsi" w:eastAsiaTheme="minorHAnsi" w:hAnsiTheme="minorHAnsi" w:cstheme="minorHAnsi"/>
          <w:sz w:val="20"/>
        </w:rPr>
        <w:t xml:space="preserve"> nieodpłatną służebność przesyłu na nieruchomości /prawie użytkowania wieczystego, opisanej w § 1 ust.1, przy czym wykonywanie tego prawa ograniczać się będzie do wchodzącej w skład tej nieruchomości działki/działek  nr ………………….</w:t>
      </w:r>
    </w:p>
    <w:p w14:paraId="6D2805BA" w14:textId="77777777" w:rsidR="00ED239F" w:rsidRPr="00B649C3" w:rsidRDefault="00ED239F" w:rsidP="00ED239F">
      <w:pPr>
        <w:numPr>
          <w:ilvl w:val="0"/>
          <w:numId w:val="3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Służebność przesyłu, o której mowa w ust.1 niniejszego paragrafu, będzie polegała na prawie korzystania z pasa gruntu na trasie przebiegu infrastruktury elektroenergetycznej, w tym: </w:t>
      </w:r>
    </w:p>
    <w:p w14:paraId="3370AA8E" w14:textId="77777777" w:rsidR="00ED239F" w:rsidRPr="00B649C3" w:rsidRDefault="00ED239F" w:rsidP="00ED239F">
      <w:pPr>
        <w:numPr>
          <w:ilvl w:val="1"/>
          <w:numId w:val="3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pasa gruntu wzdłuż trasy sieci kablowej/napowietrznej o długości…… i szerokości…… tj. o pow. ……m² wraz ze złączem kablowym/złączami kablowymi/stanowiskiem/stanowiskami słupowymi, </w:t>
      </w:r>
    </w:p>
    <w:p w14:paraId="044BD857" w14:textId="77777777" w:rsidR="00ED239F" w:rsidRPr="00B649C3" w:rsidRDefault="00ED239F" w:rsidP="00ED239F">
      <w:pPr>
        <w:numPr>
          <w:ilvl w:val="1"/>
          <w:numId w:val="3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lastRenderedPageBreak/>
        <w:t>powierzchni gruntu pod słupową stacją transformatorową wraz z obrysem, przy pasie wykonywania służebności przesyłu o wymiarach ……x ….. , tj. o pow. ……m²,</w:t>
      </w:r>
    </w:p>
    <w:p w14:paraId="6CB73168" w14:textId="77777777" w:rsidR="00ED239F" w:rsidRPr="00B649C3" w:rsidRDefault="00ED239F" w:rsidP="00ED239F">
      <w:pPr>
        <w:numPr>
          <w:ilvl w:val="1"/>
          <w:numId w:val="3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t>powierzchni stacji transformatorowej wnętrzowej/wolnostojącej, zlokalizowanej na działce gruntu nr…… /pomieszczenia stacji transformatorowej, w budynku, posadowionym na działce gruntu nr………,przy pasie wykonywania służebności przesyłu o wymiarach ……x ….. tj. o pow.……..m².</w:t>
      </w:r>
    </w:p>
    <w:p w14:paraId="4AEF5EA3" w14:textId="77777777" w:rsidR="00ED239F" w:rsidRPr="00B649C3" w:rsidRDefault="00ED239F" w:rsidP="00ED239F">
      <w:pPr>
        <w:numPr>
          <w:ilvl w:val="0"/>
          <w:numId w:val="32"/>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Służebność przesyłu obejmuje prawo wybudowania oraz </w:t>
      </w:r>
      <w:r w:rsidRPr="00B649C3">
        <w:rPr>
          <w:rFonts w:asciiTheme="minorHAnsi" w:eastAsia="Calibri" w:hAnsiTheme="minorHAnsi" w:cs="Arial"/>
          <w:bCs/>
          <w:sz w:val="20"/>
        </w:rPr>
        <w:t xml:space="preserve"> korzystania z nieruchomości obciążonej, na której znajdują się urządzenia elektroenergetyczne w tym urządzenia powiązane, w szczególności prawo o utrzymywania na niej urządzeń i instalacji elektroenergetycznych, dystrybucji/przesyłu energii elektrycznej za ich pośrednictwem, prawo dostępu i dojazdu do nich wraz z niezbędnym sprzętem od strony drogi publicznej dla przedstawicieli Inwestora lub wszystkich podmiotów i osób, którymi Inwestor posługuje się 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przesyłu, łącznie z możliwością wyprowadzania nowych obwodów, ewentualnej likwidacji i demontażu tych urządzeń</w:t>
      </w:r>
      <w:r w:rsidRPr="00B649C3">
        <w:rPr>
          <w:rFonts w:asciiTheme="minorHAnsi" w:eastAsiaTheme="minorHAnsi" w:hAnsiTheme="minorHAnsi" w:cs="Arial"/>
          <w:b/>
          <w:sz w:val="20"/>
        </w:rPr>
        <w:t>.</w:t>
      </w:r>
    </w:p>
    <w:p w14:paraId="5C0E76CB" w14:textId="77777777" w:rsidR="00ED239F" w:rsidRPr="00B649C3" w:rsidRDefault="00ED239F" w:rsidP="00ED239F">
      <w:pPr>
        <w:numPr>
          <w:ilvl w:val="0"/>
          <w:numId w:val="3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 pasie strefy wykonywania służebności przesyłu nie będą dokonywane  nasadzenia drzew i krzewów. </w:t>
      </w:r>
    </w:p>
    <w:p w14:paraId="31F032F2" w14:textId="77777777" w:rsidR="00ED239F" w:rsidRPr="00B649C3" w:rsidRDefault="00ED239F" w:rsidP="00ED239F">
      <w:pPr>
        <w:numPr>
          <w:ilvl w:val="0"/>
          <w:numId w:val="32"/>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Trasa przebiegu infrastruktury elektroenergetycznej zlokalizowanej na nieruchomości opisanej w §1 ust.1 w ramach służebności przesyłu, wskazana została na mapie stanowiącej załącznik nr …… do niniejszego porozumienia oraz oznaczona kolorem …………….</w:t>
      </w:r>
    </w:p>
    <w:p w14:paraId="66DF48A6" w14:textId="77777777" w:rsidR="00ED239F" w:rsidRPr="00B649C3" w:rsidRDefault="00ED239F" w:rsidP="00ED239F">
      <w:pPr>
        <w:spacing w:after="200" w:line="360" w:lineRule="auto"/>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§3</w:t>
      </w:r>
    </w:p>
    <w:p w14:paraId="1EF3073C" w14:textId="77777777" w:rsidR="00ED239F" w:rsidRPr="00B649C3" w:rsidRDefault="00ED239F" w:rsidP="00ED239F">
      <w:pPr>
        <w:spacing w:line="360" w:lineRule="auto"/>
        <w:ind w:left="142"/>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Właściciel nieruchomości  zobowiązuje  się do złożenia w formie aktu notarialnego oświadczenia o ustanowieniu służebności przesyłu w ciągu 30 dni od daty powiadomienia przez Przedsiębiorstwo Energetyczne. </w:t>
      </w:r>
    </w:p>
    <w:p w14:paraId="6C695718" w14:textId="77777777" w:rsidR="00ED239F" w:rsidRPr="00B649C3" w:rsidRDefault="00ED239F" w:rsidP="00ED239F">
      <w:pPr>
        <w:spacing w:line="360" w:lineRule="auto"/>
        <w:rPr>
          <w:rFonts w:asciiTheme="minorHAnsi" w:eastAsiaTheme="minorHAnsi" w:hAnsiTheme="minorHAnsi" w:cstheme="minorHAnsi"/>
          <w:strike/>
          <w:sz w:val="20"/>
          <w:highlight w:val="yellow"/>
        </w:rPr>
      </w:pPr>
    </w:p>
    <w:p w14:paraId="203F2CCE" w14:textId="77777777" w:rsidR="00ED239F" w:rsidRPr="00B649C3" w:rsidRDefault="00ED239F" w:rsidP="00ED239F">
      <w:pPr>
        <w:spacing w:after="200" w:line="280" w:lineRule="exact"/>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§4</w:t>
      </w:r>
    </w:p>
    <w:p w14:paraId="32A6A2B1" w14:textId="77777777" w:rsidR="00ED239F" w:rsidRPr="00B649C3" w:rsidRDefault="00ED239F" w:rsidP="00ED239F">
      <w:pPr>
        <w:numPr>
          <w:ilvl w:val="0"/>
          <w:numId w:val="33"/>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Koszty notarialne, koszty opłat sądowych tytułem niezbędnych wpisów w księgach wieczystych związane </w:t>
      </w:r>
      <w:r w:rsidRPr="00B649C3">
        <w:rPr>
          <w:rFonts w:asciiTheme="minorHAnsi" w:eastAsiaTheme="minorHAnsi" w:hAnsiTheme="minorHAnsi" w:cstheme="minorHAnsi"/>
          <w:sz w:val="20"/>
        </w:rPr>
        <w:br/>
        <w:t xml:space="preserve">z ustanowieniem służebności przesyłu poniesie Inwestor. </w:t>
      </w:r>
    </w:p>
    <w:p w14:paraId="3DBC418F" w14:textId="77777777" w:rsidR="00ED239F" w:rsidRPr="00B649C3" w:rsidRDefault="00ED239F" w:rsidP="00ED239F">
      <w:pPr>
        <w:numPr>
          <w:ilvl w:val="0"/>
          <w:numId w:val="33"/>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Zapłata tych kosztów nastąpi w terminie 30 dni od daty wpływu faktury (wystawionej na PGE Dystrybucja S.A. Oddział Łódź) wraz z oryginałem wypisu aktu notarialnego zawierającego oświadczenie o ustanowieniu służebności przesyłu, do kancelarii Oddziału Łódź albo właściwego Rejonu Energetycznego</w:t>
      </w:r>
      <w:del w:id="3" w:author="Siotor-Goździk Izabela [PGE Dystr. O.Łódź]" w:date="2024-01-23T10:06:00Z">
        <w:r w:rsidRPr="00B649C3" w:rsidDel="007108D9">
          <w:rPr>
            <w:rFonts w:asciiTheme="minorHAnsi" w:eastAsiaTheme="minorHAnsi" w:hAnsiTheme="minorHAnsi" w:cstheme="minorHAnsi"/>
            <w:sz w:val="20"/>
          </w:rPr>
          <w:delText>.</w:delText>
        </w:r>
      </w:del>
    </w:p>
    <w:p w14:paraId="7A2BDBF2" w14:textId="77777777" w:rsidR="00ED239F" w:rsidRPr="00B649C3" w:rsidRDefault="00ED239F" w:rsidP="00ED239F">
      <w:pPr>
        <w:spacing w:line="360" w:lineRule="auto"/>
        <w:jc w:val="center"/>
        <w:rPr>
          <w:rFonts w:asciiTheme="minorHAnsi" w:eastAsiaTheme="minorHAnsi" w:hAnsiTheme="minorHAnsi" w:cstheme="minorHAnsi"/>
          <w:strike/>
          <w:sz w:val="20"/>
        </w:rPr>
      </w:pPr>
    </w:p>
    <w:p w14:paraId="7FA1BA50" w14:textId="77777777" w:rsidR="00ED239F" w:rsidRPr="00B649C3" w:rsidRDefault="00ED239F" w:rsidP="00ED239F">
      <w:pPr>
        <w:spacing w:line="360" w:lineRule="auto"/>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§5</w:t>
      </w:r>
    </w:p>
    <w:p w14:paraId="7A758260" w14:textId="77777777" w:rsidR="00ED239F" w:rsidRPr="00B649C3" w:rsidRDefault="00ED239F" w:rsidP="00ED239F">
      <w:pPr>
        <w:numPr>
          <w:ilvl w:val="0"/>
          <w:numId w:val="34"/>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Oświadczenia po stronie Właściciela nieruchomości zawarte w niniejszym porozumieniu stanowią podstawę do wykazania przez Inwestora prawa do dysponowania nieruchomością na cele budowlane w rozumieniu </w:t>
      </w:r>
      <w:r w:rsidRPr="00B649C3">
        <w:rPr>
          <w:rFonts w:asciiTheme="minorHAnsi" w:eastAsiaTheme="minorHAnsi" w:hAnsiTheme="minorHAnsi" w:cstheme="minorHAnsi"/>
          <w:sz w:val="20"/>
        </w:rPr>
        <w:lastRenderedPageBreak/>
        <w:t xml:space="preserve">art.4, art.32 ust.4 pkt.2 i art.33 ust.2 pkt.2 w związku z art. 3 pkt.11 </w:t>
      </w:r>
      <w:r w:rsidRPr="00B649C3">
        <w:rPr>
          <w:rFonts w:asciiTheme="minorHAnsi" w:eastAsiaTheme="minorHAnsi" w:hAnsiTheme="minorHAnsi" w:cstheme="minorHAnsi"/>
          <w:i/>
          <w:sz w:val="20"/>
        </w:rPr>
        <w:t>Prawa budowlanego</w:t>
      </w:r>
      <w:r w:rsidRPr="00B649C3">
        <w:rPr>
          <w:rFonts w:asciiTheme="minorHAnsi" w:eastAsiaTheme="minorHAnsi" w:hAnsiTheme="minorHAnsi" w:cstheme="minorHAnsi"/>
          <w:sz w:val="20"/>
        </w:rPr>
        <w:t xml:space="preserve"> i upoważniają </w:t>
      </w:r>
      <w:r>
        <w:rPr>
          <w:rFonts w:asciiTheme="minorHAnsi" w:eastAsiaTheme="minorHAnsi" w:hAnsiTheme="minorHAnsi" w:cstheme="minorHAnsi"/>
          <w:sz w:val="20"/>
        </w:rPr>
        <w:br/>
      </w:r>
      <w:r w:rsidRPr="00B649C3">
        <w:rPr>
          <w:rFonts w:asciiTheme="minorHAnsi" w:eastAsiaTheme="minorHAnsi" w:hAnsiTheme="minorHAnsi" w:cstheme="minorHAnsi"/>
          <w:sz w:val="20"/>
        </w:rPr>
        <w:t>do wydania decyzji o udzieleniu pozwolenia na budowę infrastruktury elektroenergetycznej.</w:t>
      </w:r>
    </w:p>
    <w:p w14:paraId="09178BB3" w14:textId="77777777" w:rsidR="00ED239F" w:rsidRPr="00B649C3" w:rsidRDefault="00ED239F" w:rsidP="00ED239F">
      <w:pPr>
        <w:numPr>
          <w:ilvl w:val="0"/>
          <w:numId w:val="34"/>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W przypadku konieczności realizacji prac budowlanych przed złożeniem przez Inwestora w formie aktu notarialnego oświadczenia o ustanowieniu służebności przesyłu, Właściciel nieruchomości wyraża niniejszym zgodę na realizację tychże prac i udostępnia nieruchomość na cele budowlane.</w:t>
      </w:r>
    </w:p>
    <w:p w14:paraId="6756F804" w14:textId="77777777" w:rsidR="00ED239F" w:rsidRPr="00B649C3" w:rsidRDefault="00ED239F" w:rsidP="00ED239F">
      <w:pPr>
        <w:numPr>
          <w:ilvl w:val="0"/>
          <w:numId w:val="34"/>
        </w:numPr>
        <w:spacing w:after="200" w:line="360" w:lineRule="auto"/>
        <w:ind w:left="142" w:hanging="284"/>
        <w:contextualSpacing/>
        <w:rPr>
          <w:rFonts w:asciiTheme="minorHAnsi" w:eastAsiaTheme="minorHAnsi" w:hAnsiTheme="minorHAnsi" w:cstheme="minorHAnsi"/>
          <w:sz w:val="20"/>
        </w:rPr>
      </w:pPr>
      <w:r w:rsidRPr="00B649C3">
        <w:rPr>
          <w:rFonts w:asciiTheme="minorHAnsi" w:eastAsiaTheme="minorHAnsi" w:hAnsiTheme="minorHAnsi" w:cstheme="minorHAnsi"/>
          <w:sz w:val="20"/>
        </w:rPr>
        <w:t>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w:t>
      </w:r>
    </w:p>
    <w:p w14:paraId="0E758ED1" w14:textId="77777777" w:rsidR="00ED239F" w:rsidRPr="00B649C3" w:rsidRDefault="00ED239F" w:rsidP="00ED239F">
      <w:pPr>
        <w:spacing w:line="360" w:lineRule="auto"/>
        <w:ind w:left="142"/>
        <w:contextualSpacing/>
        <w:rPr>
          <w:rFonts w:asciiTheme="minorHAnsi" w:eastAsiaTheme="minorHAnsi" w:hAnsiTheme="minorHAnsi" w:cstheme="minorHAnsi"/>
          <w:sz w:val="20"/>
        </w:rPr>
      </w:pPr>
    </w:p>
    <w:p w14:paraId="4EF4A7D7" w14:textId="77777777" w:rsidR="00ED239F" w:rsidRPr="00B649C3" w:rsidRDefault="00ED239F" w:rsidP="00ED239F">
      <w:pPr>
        <w:spacing w:line="240" w:lineRule="auto"/>
        <w:jc w:val="center"/>
        <w:rPr>
          <w:rFonts w:asciiTheme="minorHAnsi" w:hAnsiTheme="minorHAnsi" w:cstheme="minorHAnsi"/>
          <w:b/>
          <w:sz w:val="20"/>
        </w:rPr>
      </w:pPr>
      <w:r w:rsidRPr="00B649C3">
        <w:rPr>
          <w:rFonts w:asciiTheme="minorHAnsi" w:hAnsiTheme="minorHAnsi" w:cstheme="minorHAnsi"/>
          <w:b/>
          <w:sz w:val="20"/>
        </w:rPr>
        <w:t>§6</w:t>
      </w:r>
    </w:p>
    <w:p w14:paraId="1AD7BAA0" w14:textId="77777777" w:rsidR="00ED239F" w:rsidRPr="00B649C3" w:rsidRDefault="00ED239F" w:rsidP="00ED239F">
      <w:pPr>
        <w:spacing w:line="240" w:lineRule="auto"/>
        <w:jc w:val="center"/>
        <w:rPr>
          <w:rFonts w:asciiTheme="minorHAnsi" w:hAnsiTheme="minorHAnsi" w:cstheme="minorHAnsi"/>
          <w:b/>
          <w:sz w:val="20"/>
        </w:rPr>
      </w:pPr>
    </w:p>
    <w:p w14:paraId="611F4598" w14:textId="77777777" w:rsidR="00ED239F" w:rsidRPr="00B649C3" w:rsidRDefault="00ED239F" w:rsidP="00ED239F">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07BDBE46" w14:textId="77777777" w:rsidR="00ED239F" w:rsidRPr="00B649C3" w:rsidRDefault="00ED239F" w:rsidP="00ED239F">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 xml:space="preserve">Opisane w ust. 1 odszkodowanie, które będzie jednorazowe i ostateczne, obejmować będzie wypłatę należności za zniszczone uprawy i nasadzenia, zniszczenie struktury gleby wraz z odszkodowaniem </w:t>
      </w:r>
      <w:r>
        <w:rPr>
          <w:rFonts w:asciiTheme="minorHAnsi" w:hAnsiTheme="minorHAnsi" w:cstheme="minorHAnsi"/>
          <w:sz w:val="20"/>
        </w:rPr>
        <w:br/>
      </w:r>
      <w:r w:rsidRPr="00B649C3">
        <w:rPr>
          <w:rFonts w:asciiTheme="minorHAnsi" w:hAnsiTheme="minorHAnsi" w:cstheme="minorHAnsi"/>
          <w:sz w:val="20"/>
        </w:rPr>
        <w:t xml:space="preserve">za rekultywację. wynikającym z realizacji inwestycji opisanej w </w:t>
      </w:r>
      <w:r w:rsidRPr="00B649C3">
        <w:rPr>
          <w:rFonts w:asciiTheme="minorHAnsi" w:hAnsiTheme="minorHAnsi" w:cstheme="minorHAnsi"/>
          <w:sz w:val="20"/>
        </w:rPr>
        <w:sym w:font="Times New Roman" w:char="00A7"/>
      </w:r>
      <w:r w:rsidRPr="00B649C3">
        <w:rPr>
          <w:rFonts w:asciiTheme="minorHAnsi" w:hAnsiTheme="minorHAnsi" w:cstheme="minorHAnsi"/>
          <w:sz w:val="20"/>
        </w:rPr>
        <w:t>1 ust.2.</w:t>
      </w:r>
    </w:p>
    <w:p w14:paraId="1539460B" w14:textId="77777777" w:rsidR="00ED239F" w:rsidRPr="00B649C3" w:rsidRDefault="00ED239F" w:rsidP="00ED239F">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5140D9D4" w14:textId="77777777" w:rsidR="00ED239F" w:rsidRPr="00B649C3" w:rsidRDefault="00ED239F" w:rsidP="00ED239F">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3FF17EF2" w14:textId="77777777" w:rsidR="00ED239F" w:rsidRPr="00B649C3" w:rsidRDefault="00ED239F" w:rsidP="00ED239F">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2E9FD717" w14:textId="77777777" w:rsidR="00ED239F" w:rsidRPr="00B649C3" w:rsidRDefault="00ED239F" w:rsidP="00ED239F">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§7</w:t>
      </w:r>
    </w:p>
    <w:p w14:paraId="450B6AA4" w14:textId="77777777" w:rsidR="00ED239F" w:rsidRPr="00B649C3" w:rsidRDefault="00ED239F" w:rsidP="00ED239F">
      <w:pPr>
        <w:numPr>
          <w:ilvl w:val="0"/>
          <w:numId w:val="22"/>
        </w:numPr>
        <w:tabs>
          <w:tab w:val="num" w:pos="284"/>
        </w:tabs>
        <w:spacing w:after="200" w:line="360" w:lineRule="auto"/>
        <w:ind w:left="284" w:hanging="284"/>
        <w:rPr>
          <w:rFonts w:asciiTheme="minorHAnsi" w:hAnsiTheme="minorHAnsi" w:cstheme="minorHAnsi"/>
          <w:sz w:val="20"/>
        </w:rPr>
      </w:pPr>
      <w:r w:rsidRPr="00B649C3">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B649C3">
        <w:rPr>
          <w:rFonts w:asciiTheme="minorHAnsi" w:hAnsiTheme="minorHAnsi" w:cstheme="minorHAnsi"/>
          <w:sz w:val="20"/>
        </w:rPr>
        <w:sym w:font="Times New Roman" w:char="00A7"/>
      </w:r>
      <w:r w:rsidRPr="00B649C3">
        <w:rPr>
          <w:rFonts w:asciiTheme="minorHAnsi" w:hAnsiTheme="minorHAnsi" w:cstheme="minorHAnsi"/>
          <w:sz w:val="20"/>
        </w:rPr>
        <w:t xml:space="preserve">1 ust 2. </w:t>
      </w:r>
    </w:p>
    <w:p w14:paraId="6206F4E3" w14:textId="77777777" w:rsidR="00ED239F" w:rsidRPr="00B649C3" w:rsidRDefault="00ED239F" w:rsidP="00ED239F">
      <w:pPr>
        <w:numPr>
          <w:ilvl w:val="0"/>
          <w:numId w:val="22"/>
        </w:numPr>
        <w:tabs>
          <w:tab w:val="num" w:pos="284"/>
        </w:tabs>
        <w:spacing w:after="200" w:line="360" w:lineRule="auto"/>
        <w:ind w:left="284" w:hanging="284"/>
        <w:rPr>
          <w:rFonts w:asciiTheme="minorHAnsi" w:hAnsiTheme="minorHAnsi" w:cstheme="minorHAnsi"/>
          <w:sz w:val="20"/>
        </w:rPr>
      </w:pPr>
      <w:r w:rsidRPr="00B649C3">
        <w:rPr>
          <w:rFonts w:asciiTheme="minorHAnsi" w:hAnsiTheme="minorHAnsi" w:cstheme="minorHAnsi"/>
          <w:sz w:val="20"/>
        </w:rPr>
        <w:lastRenderedPageBreak/>
        <w:t>W przypadku sprzedaży nieruchomość w całości lub części, do której odnosi się niniejsza umowa, Właściciel nieruchomości zobowiązuje się pisemnie poinformować przyszłego nabywcę o zawartych w niej zobowiązaniach.</w:t>
      </w:r>
    </w:p>
    <w:p w14:paraId="3FED841A" w14:textId="77777777" w:rsidR="00ED239F" w:rsidRPr="00B649C3" w:rsidRDefault="00ED239F" w:rsidP="00ED239F">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§8</w:t>
      </w:r>
    </w:p>
    <w:p w14:paraId="15F1B8E8" w14:textId="77777777" w:rsidR="00ED239F" w:rsidRPr="00B649C3" w:rsidRDefault="00ED239F" w:rsidP="00ED239F">
      <w:pPr>
        <w:numPr>
          <w:ilvl w:val="0"/>
          <w:numId w:val="35"/>
        </w:numPr>
        <w:tabs>
          <w:tab w:val="left" w:pos="284"/>
        </w:tabs>
        <w:spacing w:after="200" w:line="360" w:lineRule="auto"/>
        <w:ind w:left="284" w:hanging="284"/>
        <w:rPr>
          <w:rFonts w:asciiTheme="minorHAnsi" w:eastAsiaTheme="minorHAnsi" w:hAnsiTheme="minorHAnsi" w:cstheme="minorHAnsi"/>
          <w:sz w:val="20"/>
        </w:rPr>
      </w:pPr>
      <w:r w:rsidRPr="00B649C3">
        <w:rPr>
          <w:rFonts w:asciiTheme="minorHAnsi" w:eastAsiaTheme="minorHAnsi" w:hAnsiTheme="minorHAnsi" w:cstheme="minorHAnsi"/>
          <w:sz w:val="20"/>
        </w:rPr>
        <w:t>Strony zobowiązują się nie wypowiadać niniejszego porozumienia przez czas używania zrealizowanych</w:t>
      </w:r>
      <w:r>
        <w:rPr>
          <w:rFonts w:asciiTheme="minorHAnsi" w:eastAsiaTheme="minorHAnsi" w:hAnsiTheme="minorHAnsi" w:cstheme="minorHAnsi"/>
          <w:sz w:val="20"/>
        </w:rPr>
        <w:br/>
      </w:r>
      <w:r w:rsidRPr="00B649C3">
        <w:rPr>
          <w:rFonts w:asciiTheme="minorHAnsi" w:eastAsiaTheme="minorHAnsi" w:hAnsiTheme="minorHAnsi" w:cstheme="minorHAnsi"/>
          <w:sz w:val="20"/>
        </w:rPr>
        <w:t>na jego podstawie urządzeń, a w razie wypowiedzenia będą zobowiązane  do poniesienia kosztów przebudowy i uzyskania innych  tytułów  prawnych do korzystania z nieruchomości.</w:t>
      </w:r>
    </w:p>
    <w:p w14:paraId="754F5F7D" w14:textId="77777777" w:rsidR="00ED239F" w:rsidRPr="00B649C3" w:rsidRDefault="00ED239F" w:rsidP="00ED239F">
      <w:pPr>
        <w:numPr>
          <w:ilvl w:val="0"/>
          <w:numId w:val="35"/>
        </w:numPr>
        <w:tabs>
          <w:tab w:val="left" w:pos="284"/>
        </w:tabs>
        <w:spacing w:after="200" w:line="360" w:lineRule="auto"/>
        <w:ind w:left="284"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Wszelkie zmiany niniejszego porozumienia wymagają formy pisemnej pod rygorem nieważności.</w:t>
      </w:r>
    </w:p>
    <w:p w14:paraId="010F3BFE" w14:textId="77777777" w:rsidR="00ED239F" w:rsidRPr="00B649C3" w:rsidRDefault="00ED239F" w:rsidP="00ED239F">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§9</w:t>
      </w:r>
    </w:p>
    <w:p w14:paraId="407D433C" w14:textId="77777777" w:rsidR="00ED239F" w:rsidRPr="00B649C3" w:rsidRDefault="00ED239F" w:rsidP="00ED239F">
      <w:pPr>
        <w:spacing w:line="360" w:lineRule="auto"/>
        <w:rPr>
          <w:rFonts w:asciiTheme="minorHAnsi" w:hAnsiTheme="minorHAnsi" w:cstheme="minorHAnsi"/>
          <w:sz w:val="20"/>
        </w:rPr>
      </w:pPr>
      <w:r w:rsidRPr="00B649C3">
        <w:rPr>
          <w:rFonts w:asciiTheme="minorHAnsi" w:hAnsiTheme="minorHAnsi" w:cstheme="minorHAnsi"/>
          <w:sz w:val="20"/>
        </w:rPr>
        <w:t>Dane osobowe pozyskane w wyniku procesu inwestycyjnego będą przez PGE Dystrybucja chronione zgodnie</w:t>
      </w:r>
      <w:r>
        <w:rPr>
          <w:rFonts w:asciiTheme="minorHAnsi" w:hAnsiTheme="minorHAnsi" w:cstheme="minorHAnsi"/>
          <w:sz w:val="20"/>
        </w:rPr>
        <w:br/>
      </w:r>
      <w:r w:rsidRPr="00B649C3">
        <w:rPr>
          <w:rFonts w:asciiTheme="minorHAnsi" w:hAnsiTheme="minorHAnsi" w:cstheme="minorHAnsi"/>
          <w:sz w:val="20"/>
        </w:rPr>
        <w:t>z zapisami zawartymi w Klauzuli Informacyjnej będącej załącznikiem do niniejszej umowy.</w:t>
      </w:r>
    </w:p>
    <w:p w14:paraId="208924F9" w14:textId="77777777" w:rsidR="00ED239F" w:rsidRPr="00B649C3" w:rsidRDefault="00ED239F" w:rsidP="00ED239F">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§10</w:t>
      </w:r>
    </w:p>
    <w:p w14:paraId="485C3109" w14:textId="77777777" w:rsidR="00ED239F" w:rsidRPr="00B649C3" w:rsidRDefault="00ED239F" w:rsidP="00ED239F">
      <w:pPr>
        <w:spacing w:line="360" w:lineRule="auto"/>
        <w:rPr>
          <w:rFonts w:asciiTheme="minorHAnsi" w:hAnsiTheme="minorHAnsi" w:cstheme="minorHAnsi"/>
          <w:sz w:val="20"/>
        </w:rPr>
      </w:pPr>
      <w:r w:rsidRPr="00B649C3">
        <w:rPr>
          <w:rFonts w:asciiTheme="minorHAnsi" w:hAnsiTheme="minorHAnsi" w:cstheme="minorHAnsi"/>
          <w:sz w:val="20"/>
        </w:rPr>
        <w:t>Wszelkie spory wynikające z realizacji niniejszej umowy rozstrzygać będą właściwe sądy powszechne,</w:t>
      </w:r>
      <w:r>
        <w:rPr>
          <w:rFonts w:asciiTheme="minorHAnsi" w:hAnsiTheme="minorHAnsi" w:cstheme="minorHAnsi"/>
          <w:sz w:val="20"/>
        </w:rPr>
        <w:br/>
      </w:r>
      <w:r w:rsidRPr="00B649C3">
        <w:rPr>
          <w:rFonts w:asciiTheme="minorHAnsi" w:hAnsiTheme="minorHAnsi" w:cstheme="minorHAnsi"/>
          <w:sz w:val="20"/>
        </w:rPr>
        <w:t>a w sprawach nieuregulowanych niniejszą umową zastosowanie mają przepisy Kodeksu cywilnego.</w:t>
      </w:r>
    </w:p>
    <w:p w14:paraId="13D1F22D" w14:textId="77777777" w:rsidR="00ED239F" w:rsidRPr="00B649C3" w:rsidRDefault="00ED239F" w:rsidP="00ED239F">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§11</w:t>
      </w:r>
    </w:p>
    <w:p w14:paraId="78445BE5" w14:textId="77777777" w:rsidR="00ED239F" w:rsidRPr="00B649C3" w:rsidRDefault="00ED239F" w:rsidP="00ED239F">
      <w:pPr>
        <w:spacing w:line="360" w:lineRule="auto"/>
        <w:rPr>
          <w:rFonts w:asciiTheme="minorHAnsi" w:hAnsiTheme="minorHAnsi" w:cstheme="minorHAnsi"/>
          <w:sz w:val="20"/>
        </w:rPr>
      </w:pPr>
      <w:r w:rsidRPr="00B649C3">
        <w:rPr>
          <w:rFonts w:asciiTheme="minorHAnsi" w:hAnsiTheme="minorHAnsi" w:cstheme="minorHAnsi"/>
          <w:sz w:val="20"/>
        </w:rPr>
        <w:t>Porozumienie  sporządzono w czterech jednobrzmiących egzemplarzach, w tym jednym dla Właściciela nieruchomości i trzech egzemplarzach dla Inwestora.</w:t>
      </w:r>
    </w:p>
    <w:p w14:paraId="71865F31" w14:textId="77777777" w:rsidR="00ED239F" w:rsidRPr="00B649C3" w:rsidRDefault="00ED239F" w:rsidP="00ED239F">
      <w:pPr>
        <w:spacing w:line="360" w:lineRule="auto"/>
        <w:rPr>
          <w:rFonts w:asciiTheme="minorHAnsi" w:hAnsiTheme="minorHAnsi" w:cstheme="minorHAnsi"/>
          <w:sz w:val="20"/>
        </w:rPr>
      </w:pPr>
    </w:p>
    <w:p w14:paraId="4AFED682" w14:textId="77777777" w:rsidR="00ED239F" w:rsidRPr="00B649C3" w:rsidRDefault="00ED239F" w:rsidP="00ED239F">
      <w:pPr>
        <w:spacing w:line="360" w:lineRule="auto"/>
        <w:rPr>
          <w:rFonts w:asciiTheme="minorHAnsi" w:hAnsiTheme="minorHAnsi" w:cstheme="minorHAnsi"/>
          <w:sz w:val="20"/>
        </w:rPr>
      </w:pPr>
      <w:r w:rsidRPr="00B649C3">
        <w:rPr>
          <w:rFonts w:asciiTheme="minorHAnsi" w:hAnsiTheme="minorHAnsi" w:cstheme="minorHAnsi"/>
          <w:sz w:val="20"/>
        </w:rPr>
        <w:t>Załączniki:</w:t>
      </w:r>
    </w:p>
    <w:p w14:paraId="2D780EDF" w14:textId="77777777" w:rsidR="00ED239F" w:rsidRPr="00B649C3" w:rsidRDefault="00ED239F" w:rsidP="00ED239F">
      <w:pPr>
        <w:spacing w:line="240" w:lineRule="auto"/>
        <w:rPr>
          <w:rFonts w:asciiTheme="minorHAnsi" w:hAnsiTheme="minorHAnsi" w:cstheme="minorHAnsi"/>
          <w:sz w:val="20"/>
        </w:rPr>
      </w:pPr>
      <w:r w:rsidRPr="00B649C3">
        <w:rPr>
          <w:rFonts w:asciiTheme="minorHAnsi" w:hAnsiTheme="minorHAnsi" w:cstheme="minorHAnsi"/>
          <w:sz w:val="20"/>
        </w:rPr>
        <w:t>Załącznik nr 1 – Pełnomocnictwo przedstawiciela Inwestora.</w:t>
      </w:r>
    </w:p>
    <w:p w14:paraId="71DF4C16" w14:textId="77777777" w:rsidR="00ED239F" w:rsidRPr="00B649C3" w:rsidRDefault="00ED239F" w:rsidP="00ED239F">
      <w:pPr>
        <w:spacing w:line="240" w:lineRule="auto"/>
        <w:rPr>
          <w:rFonts w:asciiTheme="minorHAnsi" w:hAnsiTheme="minorHAnsi" w:cstheme="minorHAnsi"/>
          <w:sz w:val="20"/>
        </w:rPr>
      </w:pPr>
      <w:r w:rsidRPr="00B649C3">
        <w:rPr>
          <w:rFonts w:asciiTheme="minorHAnsi" w:hAnsiTheme="minorHAnsi" w:cstheme="minorHAnsi"/>
          <w:sz w:val="20"/>
        </w:rPr>
        <w:t>Załącznik nr 2 – Załącznik graficzny.</w:t>
      </w:r>
    </w:p>
    <w:p w14:paraId="1E76E859" w14:textId="77777777" w:rsidR="00ED239F" w:rsidRPr="00B649C3" w:rsidRDefault="00ED239F" w:rsidP="00ED239F">
      <w:pPr>
        <w:spacing w:line="240" w:lineRule="auto"/>
        <w:rPr>
          <w:rFonts w:asciiTheme="minorHAnsi" w:hAnsiTheme="minorHAnsi" w:cstheme="minorHAnsi"/>
          <w:sz w:val="20"/>
        </w:rPr>
      </w:pPr>
      <w:r w:rsidRPr="00B649C3">
        <w:rPr>
          <w:rFonts w:asciiTheme="minorHAnsi" w:hAnsiTheme="minorHAnsi" w:cstheme="minorHAnsi"/>
          <w:sz w:val="20"/>
        </w:rPr>
        <w:t>Załącznik nr 3 -  Klauzula Informacyjna</w:t>
      </w:r>
    </w:p>
    <w:p w14:paraId="52BC57A7" w14:textId="77777777" w:rsidR="00ED239F" w:rsidRPr="00B649C3" w:rsidRDefault="00ED239F" w:rsidP="00ED239F">
      <w:pPr>
        <w:spacing w:line="360" w:lineRule="auto"/>
        <w:rPr>
          <w:rFonts w:asciiTheme="minorHAnsi" w:hAnsiTheme="minorHAnsi" w:cstheme="minorHAnsi"/>
          <w:sz w:val="20"/>
        </w:rPr>
      </w:pPr>
      <w:r w:rsidRPr="00B649C3">
        <w:rPr>
          <w:rFonts w:asciiTheme="minorHAnsi" w:hAnsiTheme="minorHAnsi" w:cstheme="minorHAnsi"/>
          <w:sz w:val="20"/>
        </w:rPr>
        <w:t xml:space="preserve"> </w:t>
      </w:r>
    </w:p>
    <w:p w14:paraId="1E7B79C9" w14:textId="77777777" w:rsidR="00ED239F" w:rsidRPr="00B649C3" w:rsidRDefault="00ED239F" w:rsidP="00ED239F">
      <w:pPr>
        <w:spacing w:line="360" w:lineRule="auto"/>
        <w:jc w:val="center"/>
        <w:rPr>
          <w:rFonts w:asciiTheme="minorHAnsi" w:hAnsiTheme="minorHAnsi" w:cstheme="minorHAnsi"/>
          <w:sz w:val="20"/>
        </w:rPr>
      </w:pPr>
      <w:r w:rsidRPr="00B649C3">
        <w:rPr>
          <w:rFonts w:asciiTheme="minorHAnsi" w:hAnsiTheme="minorHAnsi" w:cstheme="minorHAnsi"/>
          <w:sz w:val="20"/>
        </w:rPr>
        <w:t>Inwestor</w:t>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t xml:space="preserve">                                   Właściciel nieruchomości</w:t>
      </w:r>
    </w:p>
    <w:p w14:paraId="01FBDEE1" w14:textId="77777777" w:rsidR="00ED239F" w:rsidRPr="00B649C3" w:rsidRDefault="00ED239F" w:rsidP="00ED239F">
      <w:pPr>
        <w:spacing w:line="360" w:lineRule="auto"/>
        <w:rPr>
          <w:rFonts w:asciiTheme="minorHAnsi" w:hAnsiTheme="minorHAnsi" w:cstheme="minorHAnsi"/>
          <w:sz w:val="20"/>
        </w:rPr>
      </w:pPr>
    </w:p>
    <w:p w14:paraId="36A1FC76" w14:textId="77777777" w:rsidR="00ED239F" w:rsidRPr="00B649C3" w:rsidRDefault="00ED239F" w:rsidP="00ED239F">
      <w:pPr>
        <w:spacing w:after="200" w:line="276" w:lineRule="auto"/>
        <w:jc w:val="left"/>
        <w:rPr>
          <w:rFonts w:asciiTheme="minorHAnsi" w:eastAsiaTheme="minorHAnsi" w:hAnsiTheme="minorHAnsi" w:cstheme="minorBidi"/>
          <w:szCs w:val="22"/>
        </w:rPr>
      </w:pPr>
    </w:p>
    <w:p w14:paraId="7F5F0079" w14:textId="77777777" w:rsidR="00ED239F" w:rsidRPr="00A6238A" w:rsidRDefault="00ED239F" w:rsidP="00ED239F">
      <w:pPr>
        <w:rPr>
          <w:rFonts w:asciiTheme="minorHAnsi" w:hAnsiTheme="minorHAnsi" w:cstheme="minorHAnsi"/>
          <w:sz w:val="20"/>
        </w:rPr>
      </w:pPr>
    </w:p>
    <w:p w14:paraId="7AA22F58" w14:textId="77777777" w:rsidR="00ED239F" w:rsidRPr="00A6238A" w:rsidRDefault="00ED239F" w:rsidP="00ED239F">
      <w:pPr>
        <w:rPr>
          <w:rFonts w:asciiTheme="minorHAnsi" w:hAnsiTheme="minorHAnsi" w:cstheme="minorHAnsi"/>
          <w:sz w:val="20"/>
        </w:rPr>
      </w:pPr>
    </w:p>
    <w:p w14:paraId="3AFF39E1" w14:textId="77777777" w:rsidR="00ED239F" w:rsidRDefault="00ED239F" w:rsidP="00ED239F">
      <w:pPr>
        <w:rPr>
          <w:rFonts w:asciiTheme="minorHAnsi" w:hAnsiTheme="minorHAnsi" w:cstheme="minorHAnsi"/>
          <w:sz w:val="20"/>
        </w:rPr>
      </w:pPr>
    </w:p>
    <w:p w14:paraId="6C5C50C4" w14:textId="77777777" w:rsidR="00ED239F" w:rsidRDefault="00ED239F" w:rsidP="00ED239F">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2C935BDA" w14:textId="77777777" w:rsidR="00ED239F" w:rsidRPr="007F1B03" w:rsidRDefault="00ED239F" w:rsidP="00ED239F">
      <w:pPr>
        <w:rPr>
          <w:rFonts w:asciiTheme="minorHAnsi" w:hAnsiTheme="minorHAnsi" w:cstheme="minorHAnsi"/>
          <w:b/>
          <w:bCs/>
          <w:iCs/>
          <w:sz w:val="20"/>
        </w:rPr>
      </w:pPr>
    </w:p>
    <w:p w14:paraId="2C377C5C" w14:textId="77777777" w:rsidR="00ED239F" w:rsidRPr="00A6238A" w:rsidRDefault="00ED239F" w:rsidP="00ED239F">
      <w:pPr>
        <w:rPr>
          <w:rFonts w:asciiTheme="minorHAnsi" w:hAnsiTheme="minorHAnsi" w:cstheme="minorHAnsi"/>
          <w:sz w:val="20"/>
        </w:rPr>
      </w:pPr>
      <w:r w:rsidRPr="007F1B03">
        <w:rPr>
          <w:rFonts w:asciiTheme="minorHAnsi" w:hAnsiTheme="minorHAnsi" w:cstheme="minorHAnsi"/>
          <w:b/>
          <w:bCs/>
          <w:iCs/>
          <w:sz w:val="20"/>
        </w:rPr>
        <w:t>Załącznik nr 1.</w:t>
      </w:r>
      <w:r>
        <w:rPr>
          <w:rFonts w:asciiTheme="minorHAnsi" w:hAnsiTheme="minorHAnsi" w:cstheme="minorHAnsi"/>
          <w:b/>
          <w:bCs/>
          <w:iCs/>
          <w:sz w:val="20"/>
        </w:rPr>
        <w:t>5</w:t>
      </w:r>
      <w:r w:rsidRPr="007F1B03">
        <w:rPr>
          <w:rFonts w:asciiTheme="minorHAnsi" w:hAnsiTheme="minorHAnsi" w:cstheme="minorHAnsi"/>
          <w:b/>
          <w:bCs/>
          <w:iCs/>
          <w:sz w:val="20"/>
        </w:rPr>
        <w:t xml:space="preserve"> do SWZ - </w:t>
      </w:r>
      <w:r w:rsidRPr="00EC1CD7">
        <w:rPr>
          <w:rFonts w:asciiTheme="minorHAnsi" w:hAnsiTheme="minorHAnsi" w:cstheme="minorHAnsi"/>
          <w:b/>
          <w:sz w:val="20"/>
        </w:rPr>
        <w:t>Wzór porozumienia o ustanowienie odpłatnej służebności przesyłu</w:t>
      </w:r>
    </w:p>
    <w:p w14:paraId="67AA97CE" w14:textId="77777777" w:rsidR="00ED239F" w:rsidRPr="007F1B03" w:rsidRDefault="00ED239F" w:rsidP="00ED239F">
      <w:pPr>
        <w:rPr>
          <w:rFonts w:asciiTheme="minorHAnsi" w:hAnsiTheme="minorHAnsi" w:cstheme="minorHAnsi"/>
          <w:b/>
          <w:bCs/>
          <w:iCs/>
          <w:sz w:val="20"/>
        </w:rPr>
      </w:pPr>
    </w:p>
    <w:p w14:paraId="168EB77E" w14:textId="77777777" w:rsidR="00ED239F" w:rsidRPr="00037857" w:rsidRDefault="00ED239F" w:rsidP="00ED239F">
      <w:pPr>
        <w:tabs>
          <w:tab w:val="left" w:pos="690"/>
          <w:tab w:val="center" w:pos="4479"/>
        </w:tabs>
        <w:jc w:val="center"/>
        <w:rPr>
          <w:rFonts w:asciiTheme="minorHAnsi" w:hAnsiTheme="minorHAnsi" w:cstheme="minorHAnsi"/>
          <w:b/>
          <w:sz w:val="20"/>
          <w:u w:val="single"/>
        </w:rPr>
      </w:pPr>
      <w:r w:rsidRPr="00037857">
        <w:rPr>
          <w:rFonts w:asciiTheme="minorHAnsi" w:hAnsiTheme="minorHAnsi" w:cstheme="minorHAnsi"/>
          <w:b/>
          <w:sz w:val="20"/>
          <w:u w:val="single"/>
        </w:rPr>
        <w:t>POROZUMIENIE</w:t>
      </w:r>
    </w:p>
    <w:p w14:paraId="7C2227B3" w14:textId="77777777" w:rsidR="00ED239F" w:rsidRPr="00037857" w:rsidRDefault="00ED239F" w:rsidP="00ED239F">
      <w:pPr>
        <w:jc w:val="center"/>
        <w:rPr>
          <w:rFonts w:asciiTheme="minorHAnsi" w:hAnsiTheme="minorHAnsi" w:cstheme="minorHAnsi"/>
          <w:b/>
          <w:sz w:val="20"/>
          <w:u w:val="single"/>
        </w:rPr>
      </w:pPr>
    </w:p>
    <w:p w14:paraId="4559F071" w14:textId="77777777" w:rsidR="00ED239F" w:rsidRPr="00037857" w:rsidRDefault="00ED239F" w:rsidP="00ED239F">
      <w:pPr>
        <w:rPr>
          <w:rFonts w:asciiTheme="minorHAnsi" w:hAnsiTheme="minorHAnsi" w:cstheme="minorHAnsi"/>
          <w:sz w:val="20"/>
        </w:rPr>
      </w:pPr>
      <w:r w:rsidRPr="00037857">
        <w:rPr>
          <w:rFonts w:asciiTheme="minorHAnsi" w:hAnsiTheme="minorHAnsi" w:cstheme="minorHAnsi"/>
          <w:sz w:val="20"/>
        </w:rPr>
        <w:t>zawarte w dniu .................................. w ………………………………………………… pomiędzy:</w:t>
      </w:r>
    </w:p>
    <w:p w14:paraId="266A06FA" w14:textId="77777777" w:rsidR="00ED239F" w:rsidRPr="00037857" w:rsidRDefault="00ED239F" w:rsidP="00ED239F">
      <w:pPr>
        <w:rPr>
          <w:rFonts w:asciiTheme="minorHAnsi" w:hAnsiTheme="minorHAnsi" w:cstheme="minorHAnsi"/>
          <w:sz w:val="20"/>
        </w:rPr>
      </w:pPr>
      <w:r w:rsidRPr="0003785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037857">
        <w:rPr>
          <w:rFonts w:asciiTheme="minorHAnsi" w:hAnsiTheme="minorHAnsi" w:cstheme="minorHAnsi"/>
          <w:bCs/>
          <w:sz w:val="20"/>
        </w:rPr>
        <w:t xml:space="preserve">PGE Dystrybucja Spółka Akcyjna Oddział Łódź </w:t>
      </w:r>
      <w:r w:rsidRPr="00037857">
        <w:rPr>
          <w:rFonts w:asciiTheme="minorHAnsi" w:hAnsiTheme="minorHAnsi" w:cstheme="minorHAnsi"/>
          <w:sz w:val="20"/>
        </w:rPr>
        <w:t>z siedzibą w Łodzi, adres:</w:t>
      </w:r>
      <w:r>
        <w:rPr>
          <w:rFonts w:asciiTheme="minorHAnsi" w:hAnsiTheme="minorHAnsi" w:cstheme="minorHAnsi"/>
          <w:sz w:val="20"/>
        </w:rPr>
        <w:t xml:space="preserve"> </w:t>
      </w:r>
      <w:r w:rsidRPr="00037857">
        <w:rPr>
          <w:rFonts w:asciiTheme="minorHAnsi" w:hAnsiTheme="minorHAnsi" w:cstheme="minorHAnsi"/>
          <w:sz w:val="20"/>
        </w:rPr>
        <w:t>90-021 Łódź, ul. Tuwima 58, reprezentowaną w niniejszej umowie na podstawie pełnomocnictwa z dnia ………………………………… (stanowiącego załącznik nr 1) przez:</w:t>
      </w:r>
    </w:p>
    <w:p w14:paraId="4C9A7C30" w14:textId="77777777" w:rsidR="00ED239F" w:rsidRPr="00037857" w:rsidRDefault="00ED239F" w:rsidP="00ED239F">
      <w:pPr>
        <w:rPr>
          <w:rFonts w:asciiTheme="minorHAnsi" w:hAnsiTheme="minorHAnsi" w:cstheme="minorHAnsi"/>
          <w:sz w:val="20"/>
        </w:rPr>
      </w:pPr>
    </w:p>
    <w:p w14:paraId="5D9B0F55" w14:textId="77777777" w:rsidR="00ED239F" w:rsidRPr="00037857" w:rsidRDefault="00ED239F" w:rsidP="00ED239F">
      <w:pPr>
        <w:rPr>
          <w:rFonts w:asciiTheme="minorHAnsi" w:hAnsiTheme="minorHAnsi" w:cstheme="minorHAnsi"/>
          <w:sz w:val="20"/>
        </w:rPr>
      </w:pPr>
      <w:r w:rsidRPr="00037857">
        <w:rPr>
          <w:rFonts w:asciiTheme="minorHAnsi" w:hAnsiTheme="minorHAnsi" w:cstheme="minorHAnsi"/>
          <w:sz w:val="20"/>
          <w:vertAlign w:val="superscript"/>
        </w:rPr>
        <w:t>………………………………………………………………………………………………………………………………………………………………………………………………………………………………………………………………………</w:t>
      </w:r>
      <w:r w:rsidRPr="00037857">
        <w:rPr>
          <w:rFonts w:asciiTheme="minorHAnsi" w:hAnsiTheme="minorHAnsi" w:cstheme="minorHAnsi"/>
          <w:sz w:val="20"/>
          <w:vertAlign w:val="superscript"/>
        </w:rPr>
        <w:br/>
      </w:r>
      <w:r w:rsidRPr="00037857">
        <w:rPr>
          <w:rFonts w:asciiTheme="minorHAnsi" w:hAnsiTheme="minorHAnsi" w:cstheme="minorHAnsi"/>
          <w:sz w:val="20"/>
        </w:rPr>
        <w:t xml:space="preserve">zwaną w dalszej części umowy </w:t>
      </w:r>
      <w:r w:rsidRPr="00037857">
        <w:rPr>
          <w:rFonts w:asciiTheme="minorHAnsi" w:hAnsiTheme="minorHAnsi" w:cstheme="minorHAnsi"/>
          <w:b/>
          <w:sz w:val="20"/>
        </w:rPr>
        <w:t>Inwestorem</w:t>
      </w:r>
      <w:r w:rsidRPr="00037857">
        <w:rPr>
          <w:rFonts w:asciiTheme="minorHAnsi" w:hAnsiTheme="minorHAnsi" w:cstheme="minorHAnsi"/>
          <w:sz w:val="20"/>
        </w:rPr>
        <w:t xml:space="preserve">, </w:t>
      </w:r>
    </w:p>
    <w:p w14:paraId="20A81E2D" w14:textId="77777777" w:rsidR="00ED239F" w:rsidRPr="00037857" w:rsidRDefault="00ED239F" w:rsidP="00ED239F">
      <w:pPr>
        <w:rPr>
          <w:rFonts w:asciiTheme="minorHAnsi" w:hAnsiTheme="minorHAnsi" w:cstheme="minorHAnsi"/>
          <w:sz w:val="20"/>
        </w:rPr>
      </w:pPr>
      <w:r w:rsidRPr="00037857">
        <w:rPr>
          <w:rFonts w:asciiTheme="minorHAnsi" w:hAnsiTheme="minorHAnsi" w:cstheme="minorHAnsi"/>
          <w:sz w:val="20"/>
        </w:rPr>
        <w:t>a</w:t>
      </w:r>
    </w:p>
    <w:p w14:paraId="6C9A6635" w14:textId="77777777" w:rsidR="00ED239F" w:rsidRPr="00037857" w:rsidRDefault="00ED239F" w:rsidP="00ED239F">
      <w:pPr>
        <w:spacing w:after="120" w:line="240" w:lineRule="auto"/>
        <w:rPr>
          <w:rFonts w:asciiTheme="minorHAnsi" w:eastAsiaTheme="minorHAnsi" w:hAnsiTheme="minorHAnsi" w:cstheme="minorHAnsi"/>
          <w:b/>
          <w:sz w:val="20"/>
        </w:rPr>
      </w:pPr>
      <w:r w:rsidRPr="00037857">
        <w:rPr>
          <w:rFonts w:asciiTheme="minorHAnsi" w:eastAsiaTheme="minorHAnsi" w:hAnsiTheme="minorHAnsi" w:cstheme="minorHAnsi"/>
          <w:sz w:val="20"/>
        </w:rPr>
        <w:t>Panią/Panem ............................................................................................</w:t>
      </w:r>
      <w:r w:rsidRPr="00037857">
        <w:rPr>
          <w:rFonts w:asciiTheme="minorHAnsi" w:eastAsiaTheme="minorHAnsi" w:hAnsiTheme="minorHAnsi" w:cstheme="minorHAnsi"/>
          <w:b/>
          <w:sz w:val="20"/>
        </w:rPr>
        <w:t xml:space="preserve"> </w:t>
      </w:r>
    </w:p>
    <w:p w14:paraId="7A4FF27E" w14:textId="77777777" w:rsidR="00ED239F" w:rsidRPr="00037857" w:rsidRDefault="00ED239F" w:rsidP="00ED239F">
      <w:pPr>
        <w:spacing w:after="120" w:line="240" w:lineRule="auto"/>
        <w:rPr>
          <w:rFonts w:asciiTheme="minorHAnsi" w:eastAsiaTheme="minorHAnsi" w:hAnsiTheme="minorHAnsi" w:cstheme="minorHAnsi"/>
          <w:bCs/>
          <w:sz w:val="20"/>
        </w:rPr>
      </w:pPr>
      <w:r w:rsidRPr="00037857">
        <w:rPr>
          <w:rFonts w:asciiTheme="minorHAnsi" w:eastAsiaTheme="minorHAnsi" w:hAnsiTheme="minorHAnsi" w:cstheme="minorHAnsi"/>
          <w:bCs/>
          <w:sz w:val="20"/>
        </w:rPr>
        <w:t>zam. w .......................................................................................................</w:t>
      </w:r>
    </w:p>
    <w:p w14:paraId="6816B3B2" w14:textId="77777777" w:rsidR="00ED239F" w:rsidRPr="00037857" w:rsidRDefault="00ED239F" w:rsidP="00ED239F">
      <w:pPr>
        <w:spacing w:after="120" w:line="240" w:lineRule="auto"/>
        <w:rPr>
          <w:rFonts w:asciiTheme="minorHAnsi" w:eastAsiaTheme="minorHAnsi" w:hAnsiTheme="minorHAnsi" w:cstheme="minorHAnsi"/>
          <w:bCs/>
          <w:i/>
          <w:sz w:val="20"/>
        </w:rPr>
      </w:pPr>
      <w:r w:rsidRPr="00037857">
        <w:rPr>
          <w:rFonts w:asciiTheme="minorHAnsi" w:eastAsiaTheme="minorHAnsi" w:hAnsiTheme="minorHAnsi" w:cstheme="minorHAnsi"/>
          <w:bCs/>
          <w:sz w:val="20"/>
        </w:rPr>
        <w:t>PESEL: ........................................................................................................</w:t>
      </w:r>
    </w:p>
    <w:p w14:paraId="49F8B178" w14:textId="77777777" w:rsidR="00ED239F" w:rsidRPr="00037857" w:rsidRDefault="00ED239F" w:rsidP="00ED239F">
      <w:pPr>
        <w:spacing w:after="120" w:line="240" w:lineRule="auto"/>
        <w:rPr>
          <w:rFonts w:asciiTheme="minorHAnsi" w:eastAsiaTheme="minorHAnsi" w:hAnsiTheme="minorHAnsi" w:cstheme="minorHAnsi"/>
          <w:bCs/>
          <w:i/>
          <w:sz w:val="20"/>
        </w:rPr>
      </w:pPr>
      <w:r w:rsidRPr="00037857">
        <w:rPr>
          <w:rFonts w:asciiTheme="minorHAnsi" w:eastAsiaTheme="minorHAnsi" w:hAnsiTheme="minorHAnsi" w:cstheme="minorHAnsi"/>
          <w:bCs/>
          <w:i/>
          <w:sz w:val="20"/>
        </w:rPr>
        <w:t>Legitymującą/ym  się dowodem osobistym  ..............................................</w:t>
      </w:r>
    </w:p>
    <w:p w14:paraId="64BD2175" w14:textId="77777777" w:rsidR="00ED239F" w:rsidRPr="00037857" w:rsidRDefault="00ED239F" w:rsidP="00ED239F">
      <w:pPr>
        <w:rPr>
          <w:rFonts w:asciiTheme="minorHAnsi" w:hAnsiTheme="minorHAnsi" w:cstheme="minorHAnsi"/>
          <w:sz w:val="20"/>
        </w:rPr>
      </w:pPr>
      <w:r w:rsidRPr="00037857">
        <w:rPr>
          <w:rFonts w:asciiTheme="minorHAnsi" w:hAnsiTheme="minorHAnsi" w:cstheme="minorHAnsi"/>
          <w:sz w:val="20"/>
        </w:rPr>
        <w:t xml:space="preserve">zwaną/ym dalej </w:t>
      </w:r>
      <w:r w:rsidRPr="00037857">
        <w:rPr>
          <w:rFonts w:asciiTheme="minorHAnsi" w:hAnsiTheme="minorHAnsi" w:cstheme="minorHAnsi"/>
          <w:b/>
          <w:sz w:val="20"/>
        </w:rPr>
        <w:t>Właścicielem nieruchomości</w:t>
      </w:r>
      <w:r w:rsidRPr="00037857">
        <w:rPr>
          <w:rFonts w:asciiTheme="minorHAnsi" w:hAnsiTheme="minorHAnsi" w:cstheme="minorHAnsi"/>
          <w:sz w:val="20"/>
        </w:rPr>
        <w:t>.</w:t>
      </w:r>
    </w:p>
    <w:p w14:paraId="46B96FAD" w14:textId="77777777" w:rsidR="00ED239F" w:rsidRPr="00037857" w:rsidRDefault="00ED239F" w:rsidP="00ED239F">
      <w:pPr>
        <w:numPr>
          <w:ilvl w:val="0"/>
          <w:numId w:val="39"/>
        </w:numPr>
        <w:spacing w:after="200" w:line="276" w:lineRule="auto"/>
        <w:jc w:val="center"/>
        <w:rPr>
          <w:rFonts w:asciiTheme="minorHAnsi" w:hAnsiTheme="minorHAnsi" w:cstheme="minorHAnsi"/>
          <w:b/>
          <w:sz w:val="20"/>
        </w:rPr>
      </w:pPr>
    </w:p>
    <w:p w14:paraId="52FE2872" w14:textId="77777777" w:rsidR="00ED239F" w:rsidRPr="00037857" w:rsidRDefault="00ED239F" w:rsidP="00ED239F">
      <w:pPr>
        <w:spacing w:line="360" w:lineRule="auto"/>
        <w:rPr>
          <w:rFonts w:asciiTheme="minorHAnsi" w:eastAsiaTheme="minorHAnsi" w:hAnsiTheme="minorHAnsi" w:cstheme="minorHAnsi"/>
          <w:sz w:val="20"/>
        </w:rPr>
      </w:pPr>
      <w:r w:rsidRPr="00037857">
        <w:rPr>
          <w:rFonts w:asciiTheme="minorHAnsi" w:hAnsiTheme="minorHAnsi" w:cstheme="minorHAnsi"/>
          <w:sz w:val="20"/>
        </w:rPr>
        <w:t>Właściciel nieruchomości oświadcza, że:</w:t>
      </w:r>
    </w:p>
    <w:p w14:paraId="7B628D21" w14:textId="77777777" w:rsidR="00ED239F" w:rsidRPr="00037857" w:rsidRDefault="00ED239F" w:rsidP="00ED239F">
      <w:pPr>
        <w:numPr>
          <w:ilvl w:val="0"/>
          <w:numId w:val="31"/>
        </w:numPr>
        <w:spacing w:after="200" w:line="360" w:lineRule="auto"/>
        <w:contextualSpacing/>
        <w:rPr>
          <w:rFonts w:asciiTheme="minorHAnsi" w:eastAsiaTheme="minorHAnsi" w:hAnsiTheme="minorHAnsi" w:cstheme="minorHAnsi"/>
          <w:sz w:val="20"/>
        </w:rPr>
      </w:pPr>
      <w:r w:rsidRPr="00037857">
        <w:rPr>
          <w:rFonts w:asciiTheme="minorHAnsi" w:eastAsiaTheme="minorHAnsi" w:hAnsiTheme="minorHAnsi" w:cstheme="minorHAnsi"/>
          <w:sz w:val="20"/>
        </w:rPr>
        <w:t xml:space="preserve">jest właścicielem/użytkownikiem wieczystym nieruchomości, uregulowanej w księdze wieczystej </w:t>
      </w:r>
      <w:r w:rsidRPr="00037857">
        <w:rPr>
          <w:rFonts w:asciiTheme="minorHAnsi" w:eastAsiaTheme="minorHAnsi" w:hAnsiTheme="minorHAnsi" w:cstheme="minorHAnsi"/>
          <w:sz w:val="20"/>
        </w:rPr>
        <w:br/>
        <w:t>KW nr ………………..………….…… prowadzonej przez Sąd Rejonowy w ............................., położonej w ………………………………….………….., przy ul. …………………………………………….., obręb, w skład której wchodzi/ą  działka/działki gruntu, oznaczona/e w ewidencji gruntów nr ………………………………</w:t>
      </w:r>
    </w:p>
    <w:p w14:paraId="0ECD2486" w14:textId="77777777" w:rsidR="00ED239F" w:rsidRPr="00037857" w:rsidRDefault="00ED239F" w:rsidP="00ED239F">
      <w:pPr>
        <w:numPr>
          <w:ilvl w:val="0"/>
          <w:numId w:val="31"/>
        </w:numPr>
        <w:spacing w:after="200" w:line="276" w:lineRule="auto"/>
        <w:contextualSpacing/>
        <w:rPr>
          <w:rFonts w:asciiTheme="minorHAnsi" w:hAnsiTheme="minorHAnsi" w:cstheme="minorHAnsi"/>
          <w:sz w:val="20"/>
        </w:rPr>
      </w:pPr>
      <w:r w:rsidRPr="00037857">
        <w:rPr>
          <w:rFonts w:asciiTheme="minorHAnsi" w:hAnsiTheme="minorHAnsi" w:cstheme="minorHAnsi"/>
          <w:sz w:val="20"/>
        </w:rPr>
        <w:t>wyraża zgodę na udostępnienie swojej nieruchomości w celu budowy urządzeń elektroenergetycznych w postaci: ………………………………………..……………………………………………………………………………………………………………………………</w:t>
      </w:r>
    </w:p>
    <w:p w14:paraId="6EFEF421" w14:textId="77777777" w:rsidR="00ED239F" w:rsidRPr="00037857" w:rsidRDefault="00ED239F" w:rsidP="00ED239F">
      <w:pPr>
        <w:rPr>
          <w:rFonts w:asciiTheme="minorHAnsi" w:hAnsiTheme="minorHAnsi" w:cstheme="minorHAnsi"/>
          <w:sz w:val="20"/>
        </w:rPr>
      </w:pPr>
    </w:p>
    <w:p w14:paraId="45E892D2" w14:textId="77777777" w:rsidR="00ED239F" w:rsidRPr="00037857" w:rsidRDefault="00ED239F" w:rsidP="00ED239F">
      <w:pPr>
        <w:jc w:val="center"/>
        <w:rPr>
          <w:rFonts w:asciiTheme="minorHAnsi" w:hAnsiTheme="minorHAnsi" w:cstheme="minorHAnsi"/>
          <w:b/>
          <w:sz w:val="20"/>
        </w:rPr>
      </w:pPr>
      <w:r w:rsidRPr="00037857">
        <w:rPr>
          <w:rFonts w:asciiTheme="minorHAnsi" w:hAnsiTheme="minorHAnsi" w:cstheme="minorHAnsi"/>
          <w:b/>
          <w:sz w:val="20"/>
        </w:rPr>
        <w:t>§2</w:t>
      </w:r>
    </w:p>
    <w:p w14:paraId="06554D72" w14:textId="77777777" w:rsidR="00ED239F" w:rsidRPr="00037857" w:rsidRDefault="00ED239F" w:rsidP="00ED239F">
      <w:pPr>
        <w:jc w:val="center"/>
        <w:rPr>
          <w:rFonts w:asciiTheme="minorHAnsi" w:hAnsiTheme="minorHAnsi" w:cstheme="minorHAnsi"/>
          <w:b/>
          <w:sz w:val="20"/>
        </w:rPr>
      </w:pPr>
    </w:p>
    <w:p w14:paraId="1188C903" w14:textId="77777777" w:rsidR="00ED239F" w:rsidRPr="00037857" w:rsidRDefault="00ED239F" w:rsidP="00ED239F">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Właściciel nieruchomości  ustanowi, na czas nieokreślony, na rzecz </w:t>
      </w:r>
      <w:r w:rsidRPr="00037857">
        <w:rPr>
          <w:rFonts w:asciiTheme="minorHAnsi" w:eastAsiaTheme="minorHAnsi" w:hAnsiTheme="minorHAnsi" w:cstheme="minorHAnsi"/>
          <w:b/>
          <w:sz w:val="20"/>
        </w:rPr>
        <w:t>PGE Dystrybucja S.A. z siedzibą w Lublinie</w:t>
      </w:r>
      <w:r w:rsidRPr="00037857">
        <w:rPr>
          <w:rFonts w:asciiTheme="minorHAnsi" w:eastAsiaTheme="minorHAnsi" w:hAnsiTheme="minorHAnsi" w:cstheme="minorHAnsi"/>
          <w:sz w:val="20"/>
        </w:rPr>
        <w:t xml:space="preserve"> odpłatną służebność przesyłu na nieruchomości /prawie użytkowania wieczystego, opisanej w § 1 ust.1, przy czym wykonywanie tego prawa ograniczać się będzie do wchodzącej w skład tej nieruchomości działki/działek  nr ………………….</w:t>
      </w:r>
    </w:p>
    <w:p w14:paraId="47942D37" w14:textId="77777777" w:rsidR="00ED239F" w:rsidRPr="00037857" w:rsidRDefault="00ED239F" w:rsidP="00ED239F">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Służebność przesyłu, o której mowa w ust.1 niniejszego paragrafu, będzie polegała na prawie korzystania </w:t>
      </w:r>
      <w:r>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z pasa gruntu na trasie przebiegu infrastruktury elektroenergetycznej, w tym: </w:t>
      </w:r>
    </w:p>
    <w:p w14:paraId="1A976881" w14:textId="77777777" w:rsidR="00ED239F" w:rsidRPr="00037857" w:rsidRDefault="00ED239F" w:rsidP="00ED239F">
      <w:pPr>
        <w:numPr>
          <w:ilvl w:val="0"/>
          <w:numId w:val="37"/>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pasa gruntu wzdłuż trasy sieci kablowej/napowietrznej o długości…… i szerokości…… tj. o pow. ……m² wraz ze złączem kablowym/złączami kablowymi/stanowiskiem/stanowiskami słupowymi, </w:t>
      </w:r>
    </w:p>
    <w:p w14:paraId="3D90E851" w14:textId="77777777" w:rsidR="00ED239F" w:rsidRPr="00037857" w:rsidRDefault="00ED239F" w:rsidP="00ED239F">
      <w:pPr>
        <w:numPr>
          <w:ilvl w:val="0"/>
          <w:numId w:val="37"/>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lastRenderedPageBreak/>
        <w:t>powierzchni gruntu pod słupową stacją transformatorową wraz z obrysem, przy pasie wykonywania służebności przesyłu o wymiarach ……x ….. , tj. o pow. ……m²,</w:t>
      </w:r>
    </w:p>
    <w:p w14:paraId="7B2D41E4" w14:textId="77777777" w:rsidR="00ED239F" w:rsidRPr="00037857" w:rsidRDefault="00ED239F" w:rsidP="00ED239F">
      <w:pPr>
        <w:numPr>
          <w:ilvl w:val="0"/>
          <w:numId w:val="37"/>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t>powierzchni stacji transformatorowej wnętrzowej/wolnostojącej, zlokalizowanej na działce gruntu nr…… /pomieszczenia stacji transformatorowej, w budynku, posadowionym na działce gruntu nr………,przy pasie wykonywania służebności przesyłu o wymiarach ……x ….. tj. o pow.……..m².</w:t>
      </w:r>
    </w:p>
    <w:p w14:paraId="1245B933" w14:textId="77777777" w:rsidR="00ED239F" w:rsidRPr="00037857" w:rsidRDefault="00ED239F" w:rsidP="00ED239F">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Służebność przesyłu obejmuje prawo wybudowania oraz </w:t>
      </w:r>
      <w:r w:rsidRPr="00037857">
        <w:rPr>
          <w:rFonts w:asciiTheme="minorHAnsi" w:eastAsia="Calibri" w:hAnsiTheme="minorHAnsi" w:cs="Arial"/>
          <w:bCs/>
          <w:sz w:val="20"/>
        </w:rPr>
        <w:t xml:space="preserve"> korzystania z nieruchomości obciążonej, na której znajdują się urządzenia elektroenergetyczne w tym urządzenia powiązane, w szczególności prawo do utrzymywania na niej urządzeń i instalacji elektroenergetycznych, dystrybucji/przesyłu energii elektrycznej za ich pośrednictwem, prawo dostępu i dojazdu do nich wraz z niezbędnym sprzętem od strony drogi publicznej dla przedstawicieli Inwestora lub wszystkich podmiotów i osób, którymi Inwestor posługuje się 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przesyłu, łącznie z możliwością wyprowadzania nowych obwodów, ewentualnej likwidacji i demontażu tych urządzeń</w:t>
      </w:r>
      <w:r w:rsidRPr="00037857">
        <w:rPr>
          <w:rFonts w:asciiTheme="minorHAnsi" w:eastAsiaTheme="minorHAnsi" w:hAnsiTheme="minorHAnsi" w:cs="Arial"/>
          <w:b/>
          <w:sz w:val="20"/>
        </w:rPr>
        <w:t>.</w:t>
      </w:r>
    </w:p>
    <w:p w14:paraId="17DE8643" w14:textId="77777777" w:rsidR="00ED239F" w:rsidRPr="00037857" w:rsidRDefault="00ED239F" w:rsidP="00ED239F">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W pasie strefy wykonywania służebności przesyłu nie będą dokonywane  nasadzenia drzew i krzewów. </w:t>
      </w:r>
    </w:p>
    <w:p w14:paraId="4ED17CAD" w14:textId="77777777" w:rsidR="00ED239F" w:rsidRPr="00037857" w:rsidRDefault="00ED239F" w:rsidP="00ED239F">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Trasa przebiegu infrastruktury elektroenergetycznej zlokalizowanej na nieruchomości opisanej w §1 ust.1 w ramach służebności przesyłu, wskazana została na mapie stanowiącej załącznik nr …… do niniejszego porozumienia  oraz oznaczona kolorem …………….</w:t>
      </w:r>
    </w:p>
    <w:p w14:paraId="55A8C580" w14:textId="77777777" w:rsidR="00ED239F" w:rsidRPr="00037857" w:rsidRDefault="00ED239F" w:rsidP="00ED239F">
      <w:pPr>
        <w:spacing w:after="200" w:line="360" w:lineRule="auto"/>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§3</w:t>
      </w:r>
    </w:p>
    <w:p w14:paraId="46AD925F" w14:textId="77777777" w:rsidR="00ED239F" w:rsidRPr="00037857" w:rsidRDefault="00ED239F" w:rsidP="00ED239F">
      <w:pPr>
        <w:numPr>
          <w:ilvl w:val="0"/>
          <w:numId w:val="38"/>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zgodnie określają, że tytułem wynagrodzenia za ustanowienie  służebności przesyłu </w:t>
      </w:r>
      <w:r w:rsidRPr="00037857">
        <w:rPr>
          <w:rFonts w:asciiTheme="minorHAnsi" w:eastAsiaTheme="minorHAnsi" w:hAnsiTheme="minorHAnsi" w:cstheme="minorHAnsi"/>
          <w:sz w:val="20"/>
        </w:rPr>
        <w:br/>
        <w:t>Inwestor zapłaci Właścicielowi nieruchomości jednorazowo wynagrodzenie w kwocie ………………..zł (słownie złotych:…………………………………………………………………).</w:t>
      </w:r>
    </w:p>
    <w:p w14:paraId="0BD51C4F" w14:textId="77777777" w:rsidR="00ED239F" w:rsidRPr="00037857" w:rsidRDefault="00ED239F" w:rsidP="00ED239F">
      <w:pPr>
        <w:numPr>
          <w:ilvl w:val="0"/>
          <w:numId w:val="38"/>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Wynagrodzenie, o którym mowa w ust 1, zostanie zapłacone przez Inwestora przelewem na konto bankowe Właściciela nieruchomości wskazane w treści aktu notarialnego, na podstawie wypisu aktu notarialnego (</w:t>
      </w:r>
      <w:r w:rsidRPr="00037857">
        <w:rPr>
          <w:rFonts w:asciiTheme="minorHAnsi" w:eastAsiaTheme="minorHAnsi" w:hAnsiTheme="minorHAnsi" w:cstheme="minorHAnsi"/>
          <w:i/>
          <w:sz w:val="20"/>
        </w:rPr>
        <w:t>oraz prawidłowo wystawionej faktury VAT</w:t>
      </w:r>
      <w:r w:rsidRPr="00037857">
        <w:rPr>
          <w:rFonts w:asciiTheme="minorHAnsi" w:eastAsiaTheme="minorHAnsi" w:hAnsiTheme="minorHAnsi" w:cstheme="minorHAnsi"/>
          <w:sz w:val="20"/>
        </w:rPr>
        <w:t>), najpóźniej w terminie 30 dni od dnia podpisania przez Właściciela nieruchomości  aktu notarialnego  zawierającego oświadczenie o ustanowieniu służebności przesyłu, jednak nie wcześniej niż 21 dni od daty wpływu wypisu aktu notarialnego (</w:t>
      </w:r>
      <w:r w:rsidRPr="00037857">
        <w:rPr>
          <w:rFonts w:asciiTheme="minorHAnsi" w:eastAsiaTheme="minorHAnsi" w:hAnsiTheme="minorHAnsi" w:cstheme="minorHAnsi"/>
          <w:i/>
          <w:sz w:val="20"/>
        </w:rPr>
        <w:t>wraz z fakturą VAT</w:t>
      </w:r>
      <w:r w:rsidRPr="00037857">
        <w:rPr>
          <w:rFonts w:asciiTheme="minorHAnsi" w:eastAsiaTheme="minorHAnsi" w:hAnsiTheme="minorHAnsi" w:cstheme="minorHAnsi"/>
          <w:sz w:val="20"/>
        </w:rPr>
        <w:t>) do kancelarii Inwestora, tj.  </w:t>
      </w:r>
      <w:r w:rsidRPr="00037857">
        <w:rPr>
          <w:rFonts w:asciiTheme="minorHAnsi" w:eastAsiaTheme="minorHAnsi" w:hAnsiTheme="minorHAnsi" w:cstheme="minorHAnsi"/>
          <w:b/>
          <w:sz w:val="20"/>
        </w:rPr>
        <w:t>Oddziału Łódź 90-021 Łódź, ul. Tuwima 58 albo właściwego Rejonu Energetycznego</w:t>
      </w:r>
      <w:r w:rsidRPr="00037857">
        <w:rPr>
          <w:rFonts w:asciiTheme="minorHAnsi" w:eastAsiaTheme="minorHAnsi" w:hAnsiTheme="minorHAnsi" w:cstheme="minorHAnsi"/>
          <w:sz w:val="20"/>
        </w:rPr>
        <w:t>.</w:t>
      </w:r>
    </w:p>
    <w:p w14:paraId="09ABB55B" w14:textId="77777777" w:rsidR="00ED239F" w:rsidRPr="00037857" w:rsidRDefault="00ED239F" w:rsidP="00ED239F">
      <w:pPr>
        <w:numPr>
          <w:ilvl w:val="0"/>
          <w:numId w:val="38"/>
        </w:numPr>
        <w:spacing w:line="360" w:lineRule="auto"/>
        <w:ind w:left="142" w:hanging="284"/>
        <w:rPr>
          <w:rFonts w:asciiTheme="minorHAnsi" w:eastAsiaTheme="minorHAnsi" w:hAnsiTheme="minorHAnsi" w:cstheme="minorHAnsi"/>
          <w:strike/>
          <w:sz w:val="20"/>
        </w:rPr>
      </w:pPr>
      <w:r w:rsidRPr="00037857">
        <w:rPr>
          <w:rFonts w:asciiTheme="minorHAnsi" w:eastAsiaTheme="minorHAnsi" w:hAnsiTheme="minorHAnsi" w:cstheme="minorHAnsi"/>
          <w:sz w:val="20"/>
        </w:rPr>
        <w:t>Właściciel nieruchomości  zobowiązuje  się do złożenia w formie aktu notarialnego oświadczenia</w:t>
      </w:r>
      <w:r>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o ustanowieniu służebności przesyłu w ciągu 30 dni od daty powiadomienia przez Inwestora. </w:t>
      </w:r>
      <w:r w:rsidRPr="00037857">
        <w:rPr>
          <w:rFonts w:asciiTheme="minorHAnsi" w:eastAsiaTheme="minorHAnsi" w:hAnsiTheme="minorHAnsi" w:cstheme="minorHAnsi"/>
          <w:strike/>
          <w:sz w:val="20"/>
        </w:rPr>
        <w:t xml:space="preserve"> </w:t>
      </w:r>
    </w:p>
    <w:p w14:paraId="1B590F72" w14:textId="77777777" w:rsidR="00ED239F" w:rsidRPr="00037857" w:rsidRDefault="00ED239F" w:rsidP="00ED239F">
      <w:pPr>
        <w:numPr>
          <w:ilvl w:val="0"/>
          <w:numId w:val="38"/>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zgodnie oświadczają, że zapłata przez Inwestora wynagrodzenia, o którym mowa </w:t>
      </w:r>
      <w:r w:rsidRPr="00037857">
        <w:rPr>
          <w:rFonts w:asciiTheme="minorHAnsi" w:eastAsiaTheme="minorHAnsi" w:hAnsiTheme="minorHAnsi" w:cstheme="minorHAnsi"/>
          <w:sz w:val="20"/>
        </w:rPr>
        <w:br/>
        <w:t xml:space="preserve">w ust 1, wyczerpuje wszelkie roszczenia Właściciela nieruchomości z tytułu dotychczasowego i przyszłego istnienia na nieruchomości opisanej w §1 ust.1  infrastruktury elektroenergetycznej i urządzeń z nią powiązanych oraz, że nie będzie dochodził roszczeń z tego tytułu w przyszłości. </w:t>
      </w:r>
    </w:p>
    <w:p w14:paraId="42B24269" w14:textId="77777777" w:rsidR="00ED239F" w:rsidRPr="00037857" w:rsidRDefault="00ED239F" w:rsidP="00ED239F">
      <w:pPr>
        <w:spacing w:after="200" w:line="280" w:lineRule="exact"/>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§4</w:t>
      </w:r>
    </w:p>
    <w:p w14:paraId="4BAA8040" w14:textId="77777777" w:rsidR="00ED239F" w:rsidRPr="00037857" w:rsidRDefault="00ED239F" w:rsidP="00ED239F">
      <w:pPr>
        <w:numPr>
          <w:ilvl w:val="0"/>
          <w:numId w:val="33"/>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lastRenderedPageBreak/>
        <w:t xml:space="preserve">Koszty notarialne, koszty opłat sądowych tytułem niezbędnych wpisów w księgach wieczystych związane </w:t>
      </w:r>
      <w:r w:rsidRPr="00037857">
        <w:rPr>
          <w:rFonts w:asciiTheme="minorHAnsi" w:eastAsiaTheme="minorHAnsi" w:hAnsiTheme="minorHAnsi" w:cstheme="minorHAnsi"/>
          <w:sz w:val="20"/>
        </w:rPr>
        <w:br/>
        <w:t>z ustanowieniem służebności przesyłu poniesie Inwestor.</w:t>
      </w:r>
    </w:p>
    <w:p w14:paraId="6706E360" w14:textId="77777777" w:rsidR="00ED239F" w:rsidRPr="00037857" w:rsidRDefault="00ED239F" w:rsidP="00ED239F">
      <w:pPr>
        <w:numPr>
          <w:ilvl w:val="0"/>
          <w:numId w:val="33"/>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Zapłata tych kosztów nastąpi w terminie 30 dni od daty wpływu faktury wraz z wypisem aktu notarialnego zawierającego oświadczenie o ustanowieniu służebności przesyłu, do kancelarii Oddziału Łódź albo właściwego Rejonu Energetycznego.</w:t>
      </w:r>
    </w:p>
    <w:p w14:paraId="0E4DC8B3" w14:textId="77777777" w:rsidR="00ED239F" w:rsidRPr="00037857" w:rsidRDefault="00ED239F" w:rsidP="00ED239F">
      <w:pPr>
        <w:spacing w:after="200" w:line="360" w:lineRule="auto"/>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§5</w:t>
      </w:r>
    </w:p>
    <w:p w14:paraId="591920F1" w14:textId="77777777" w:rsidR="00ED239F" w:rsidRPr="00037857" w:rsidRDefault="00ED239F" w:rsidP="00ED239F">
      <w:pPr>
        <w:numPr>
          <w:ilvl w:val="0"/>
          <w:numId w:val="34"/>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Oświadczenia po stronie Właściciela nieruchomości zawarte w niniejszym porozumieniu stanowią podstawę do wykazania przez Inwestora prawa do dysponowania nieruchomością na cele budowlane w rozumieniu </w:t>
      </w:r>
      <w:r>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art. 4, art. 32 ust. 4 pkt. 2 i art. 33 ust. 2 pkt. 2 w związku z art. 3 pkt.11  </w:t>
      </w:r>
      <w:r w:rsidRPr="00037857">
        <w:rPr>
          <w:rFonts w:asciiTheme="minorHAnsi" w:eastAsiaTheme="minorHAnsi" w:hAnsiTheme="minorHAnsi" w:cstheme="minorHAnsi"/>
          <w:i/>
          <w:sz w:val="20"/>
        </w:rPr>
        <w:t>Prawa budowlanego</w:t>
      </w:r>
      <w:r w:rsidRPr="00037857">
        <w:rPr>
          <w:rFonts w:asciiTheme="minorHAnsi" w:eastAsiaTheme="minorHAnsi" w:hAnsiTheme="minorHAnsi" w:cstheme="minorHAnsi"/>
          <w:sz w:val="20"/>
        </w:rPr>
        <w:t xml:space="preserve"> i upoważniają do wydania decyzji o udzieleniu pozwolenia na budowę infrastruktury elektroenergetycznej.</w:t>
      </w:r>
    </w:p>
    <w:p w14:paraId="341193F2" w14:textId="77777777" w:rsidR="00ED239F" w:rsidRPr="00037857" w:rsidRDefault="00ED239F" w:rsidP="00ED239F">
      <w:pPr>
        <w:numPr>
          <w:ilvl w:val="0"/>
          <w:numId w:val="34"/>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W przypadku konieczności realizacji prac budowlanych przed złożeniem przez Inwestora w formie aktu notarialnego oświadczenia o ustanowieniu służebności przesyłu, Właściciel nieruchomości wyraża niniejszym zgodę na realizację tychże prac i udostępnia nieruchomość na cele budowlane.</w:t>
      </w:r>
    </w:p>
    <w:p w14:paraId="21656EF3" w14:textId="77777777" w:rsidR="00ED239F" w:rsidRPr="00037857" w:rsidRDefault="00ED239F" w:rsidP="00ED239F">
      <w:pPr>
        <w:numPr>
          <w:ilvl w:val="0"/>
          <w:numId w:val="34"/>
        </w:numPr>
        <w:tabs>
          <w:tab w:val="left" w:pos="142"/>
        </w:tabs>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 </w:t>
      </w:r>
    </w:p>
    <w:p w14:paraId="4B5E376B" w14:textId="77777777" w:rsidR="00ED239F" w:rsidRPr="00037857" w:rsidRDefault="00ED239F" w:rsidP="00ED239F">
      <w:pPr>
        <w:tabs>
          <w:tab w:val="left" w:pos="142"/>
        </w:tabs>
        <w:spacing w:line="360" w:lineRule="auto"/>
        <w:ind w:left="142"/>
        <w:rPr>
          <w:rFonts w:asciiTheme="minorHAnsi" w:eastAsiaTheme="minorHAnsi" w:hAnsiTheme="minorHAnsi" w:cstheme="minorHAnsi"/>
          <w:sz w:val="20"/>
        </w:rPr>
      </w:pPr>
    </w:p>
    <w:p w14:paraId="7880E739" w14:textId="77777777" w:rsidR="00ED239F" w:rsidRPr="00037857" w:rsidRDefault="00ED239F" w:rsidP="00ED239F">
      <w:pPr>
        <w:jc w:val="center"/>
        <w:rPr>
          <w:rFonts w:asciiTheme="minorHAnsi" w:hAnsiTheme="minorHAnsi" w:cstheme="minorHAnsi"/>
          <w:b/>
          <w:sz w:val="20"/>
        </w:rPr>
      </w:pPr>
      <w:r w:rsidRPr="00037857">
        <w:rPr>
          <w:rFonts w:asciiTheme="minorHAnsi" w:hAnsiTheme="minorHAnsi" w:cstheme="minorHAnsi"/>
          <w:b/>
          <w:sz w:val="20"/>
        </w:rPr>
        <w:t>§6</w:t>
      </w:r>
    </w:p>
    <w:p w14:paraId="0433705E" w14:textId="77777777" w:rsidR="00ED239F" w:rsidRPr="00037857" w:rsidRDefault="00ED239F" w:rsidP="00ED239F">
      <w:pPr>
        <w:rPr>
          <w:rFonts w:asciiTheme="minorHAnsi" w:hAnsiTheme="minorHAnsi" w:cstheme="minorHAnsi"/>
          <w:b/>
          <w:sz w:val="20"/>
        </w:rPr>
      </w:pPr>
    </w:p>
    <w:p w14:paraId="446A86F6" w14:textId="77777777" w:rsidR="00ED239F" w:rsidRPr="00037857" w:rsidRDefault="00ED239F" w:rsidP="00ED239F">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45C869C7" w14:textId="77777777" w:rsidR="00ED239F" w:rsidRPr="00037857" w:rsidRDefault="00ED239F" w:rsidP="00ED239F">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 xml:space="preserve">Opisane w ust 1 odszkodowanie, które będzie jednorazowe i ostateczne, obejmować będzie wypłatę należności za zniszczone uprawy i nasadzenia, zniszczenie struktury gleby wraz z odszkodowaniem za rekultywację. wynikającym z realizacji inwestycji opisanej w </w:t>
      </w:r>
      <w:r w:rsidRPr="00037857">
        <w:rPr>
          <w:rFonts w:asciiTheme="minorHAnsi" w:hAnsiTheme="minorHAnsi" w:cstheme="minorHAnsi"/>
          <w:sz w:val="20"/>
        </w:rPr>
        <w:sym w:font="Times New Roman" w:char="00A7"/>
      </w:r>
      <w:r w:rsidRPr="00037857">
        <w:rPr>
          <w:rFonts w:asciiTheme="minorHAnsi" w:hAnsiTheme="minorHAnsi" w:cstheme="minorHAnsi"/>
          <w:sz w:val="20"/>
        </w:rPr>
        <w:t>1 ust 2.</w:t>
      </w:r>
    </w:p>
    <w:p w14:paraId="348ECC0A" w14:textId="77777777" w:rsidR="00ED239F" w:rsidRPr="00037857" w:rsidRDefault="00ED239F" w:rsidP="00ED239F">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65365FD1" w14:textId="77777777" w:rsidR="00ED239F" w:rsidRPr="00037857" w:rsidRDefault="00ED239F" w:rsidP="00ED239F">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7206BA00" w14:textId="77777777" w:rsidR="00ED239F" w:rsidRPr="00037857" w:rsidRDefault="00ED239F" w:rsidP="00ED239F">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071A937B" w14:textId="77777777" w:rsidR="00ED239F" w:rsidRDefault="00ED239F" w:rsidP="00ED239F">
      <w:pPr>
        <w:spacing w:line="360" w:lineRule="auto"/>
        <w:ind w:left="720"/>
        <w:jc w:val="center"/>
        <w:rPr>
          <w:rFonts w:asciiTheme="minorHAnsi" w:hAnsiTheme="minorHAnsi" w:cstheme="minorHAnsi"/>
          <w:b/>
          <w:sz w:val="20"/>
        </w:rPr>
      </w:pPr>
    </w:p>
    <w:p w14:paraId="2198845E" w14:textId="77777777" w:rsidR="00ED239F" w:rsidRDefault="00ED239F" w:rsidP="00ED239F">
      <w:pPr>
        <w:spacing w:line="360" w:lineRule="auto"/>
        <w:ind w:left="720"/>
        <w:jc w:val="center"/>
        <w:rPr>
          <w:rFonts w:asciiTheme="minorHAnsi" w:hAnsiTheme="minorHAnsi" w:cstheme="minorHAnsi"/>
          <w:b/>
          <w:sz w:val="20"/>
        </w:rPr>
      </w:pPr>
    </w:p>
    <w:p w14:paraId="731AC3D7" w14:textId="77777777" w:rsidR="00ED239F" w:rsidRPr="00037857" w:rsidRDefault="00ED239F" w:rsidP="00ED239F">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§7</w:t>
      </w:r>
    </w:p>
    <w:p w14:paraId="64D80A10" w14:textId="77777777" w:rsidR="00ED239F" w:rsidRPr="00037857" w:rsidRDefault="00ED239F" w:rsidP="00ED239F">
      <w:pPr>
        <w:numPr>
          <w:ilvl w:val="0"/>
          <w:numId w:val="22"/>
        </w:numPr>
        <w:tabs>
          <w:tab w:val="num" w:pos="426"/>
        </w:tabs>
        <w:spacing w:line="360" w:lineRule="auto"/>
        <w:rPr>
          <w:rFonts w:asciiTheme="minorHAnsi" w:hAnsiTheme="minorHAnsi" w:cstheme="minorHAnsi"/>
          <w:sz w:val="20"/>
        </w:rPr>
      </w:pPr>
      <w:r w:rsidRPr="00037857">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037857">
        <w:rPr>
          <w:rFonts w:asciiTheme="minorHAnsi" w:hAnsiTheme="minorHAnsi" w:cstheme="minorHAnsi"/>
          <w:sz w:val="20"/>
        </w:rPr>
        <w:sym w:font="Times New Roman" w:char="00A7"/>
      </w:r>
      <w:r w:rsidRPr="00037857">
        <w:rPr>
          <w:rFonts w:asciiTheme="minorHAnsi" w:hAnsiTheme="minorHAnsi" w:cstheme="minorHAnsi"/>
          <w:sz w:val="20"/>
        </w:rPr>
        <w:t xml:space="preserve">1 ust 2. </w:t>
      </w:r>
    </w:p>
    <w:p w14:paraId="4F06E480" w14:textId="77777777" w:rsidR="00ED239F" w:rsidRPr="00037857" w:rsidRDefault="00ED239F" w:rsidP="00ED239F">
      <w:pPr>
        <w:numPr>
          <w:ilvl w:val="0"/>
          <w:numId w:val="22"/>
        </w:numPr>
        <w:tabs>
          <w:tab w:val="num" w:pos="426"/>
        </w:tabs>
        <w:spacing w:line="360" w:lineRule="auto"/>
        <w:rPr>
          <w:rFonts w:asciiTheme="minorHAnsi" w:hAnsiTheme="minorHAnsi" w:cstheme="minorHAnsi"/>
          <w:sz w:val="20"/>
        </w:rPr>
      </w:pPr>
      <w:r w:rsidRPr="00037857">
        <w:rPr>
          <w:rFonts w:asciiTheme="minorHAnsi" w:hAnsiTheme="minorHAnsi" w:cstheme="minorHAnsi"/>
          <w:sz w:val="20"/>
        </w:rPr>
        <w:t>W przypadku sprzedaży nieruchomość w całości lub części, do której odnosi się niniejsza umowa, Właściciel nieruchomości zobowiązuje się pisemnie poinformować przyszłego nabywcę o zawartych</w:t>
      </w:r>
      <w:r>
        <w:rPr>
          <w:rFonts w:asciiTheme="minorHAnsi" w:hAnsiTheme="minorHAnsi" w:cstheme="minorHAnsi"/>
          <w:sz w:val="20"/>
        </w:rPr>
        <w:br/>
      </w:r>
      <w:r w:rsidRPr="00037857">
        <w:rPr>
          <w:rFonts w:asciiTheme="minorHAnsi" w:hAnsiTheme="minorHAnsi" w:cstheme="minorHAnsi"/>
          <w:sz w:val="20"/>
        </w:rPr>
        <w:t xml:space="preserve"> w niej zobowiązaniach.</w:t>
      </w:r>
    </w:p>
    <w:p w14:paraId="5678D06D" w14:textId="77777777" w:rsidR="00ED239F" w:rsidRPr="00037857" w:rsidRDefault="00ED239F" w:rsidP="00ED239F">
      <w:pPr>
        <w:spacing w:line="360" w:lineRule="auto"/>
        <w:rPr>
          <w:rFonts w:asciiTheme="minorHAnsi" w:hAnsiTheme="minorHAnsi" w:cstheme="minorHAnsi"/>
          <w:sz w:val="20"/>
        </w:rPr>
      </w:pPr>
    </w:p>
    <w:p w14:paraId="73E0BBD6" w14:textId="77777777" w:rsidR="00ED239F" w:rsidRPr="00037857" w:rsidRDefault="00ED239F" w:rsidP="00ED239F">
      <w:pPr>
        <w:spacing w:line="360" w:lineRule="auto"/>
        <w:rPr>
          <w:rFonts w:asciiTheme="minorHAnsi" w:hAnsiTheme="minorHAnsi" w:cstheme="minorHAnsi"/>
          <w:sz w:val="20"/>
        </w:rPr>
      </w:pPr>
    </w:p>
    <w:p w14:paraId="0F930392" w14:textId="77777777" w:rsidR="00ED239F" w:rsidRPr="00037857" w:rsidRDefault="00ED239F" w:rsidP="00ED239F">
      <w:pPr>
        <w:ind w:left="720"/>
        <w:jc w:val="center"/>
        <w:rPr>
          <w:rFonts w:asciiTheme="minorHAnsi" w:hAnsiTheme="minorHAnsi" w:cstheme="minorHAnsi"/>
          <w:b/>
          <w:sz w:val="20"/>
        </w:rPr>
      </w:pPr>
      <w:r w:rsidRPr="00037857">
        <w:rPr>
          <w:rFonts w:asciiTheme="minorHAnsi" w:hAnsiTheme="minorHAnsi" w:cstheme="minorHAnsi"/>
          <w:b/>
          <w:sz w:val="20"/>
        </w:rPr>
        <w:t>§8</w:t>
      </w:r>
    </w:p>
    <w:p w14:paraId="15FCB136" w14:textId="77777777" w:rsidR="00ED239F" w:rsidRPr="00037857" w:rsidRDefault="00ED239F" w:rsidP="00ED239F">
      <w:pPr>
        <w:numPr>
          <w:ilvl w:val="0"/>
          <w:numId w:val="35"/>
        </w:numPr>
        <w:tabs>
          <w:tab w:val="left" w:pos="142"/>
        </w:tabs>
        <w:spacing w:after="200"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zobowiązują się nie wypowiadać niniejszego porozumienia przez czas używania zrealizowanych na jego podstawie urządzeń, a w razie wypowiedzenia będą zobowiązane  do poniesienia kosztów przebudowy </w:t>
      </w:r>
      <w:r w:rsidRPr="00037857">
        <w:rPr>
          <w:rFonts w:asciiTheme="minorHAnsi" w:eastAsiaTheme="minorHAnsi" w:hAnsiTheme="minorHAnsi" w:cstheme="minorHAnsi"/>
          <w:sz w:val="20"/>
        </w:rPr>
        <w:br/>
        <w:t>i uzyskania innych  tytułów  prawnych do korzystania z nieruchomości.</w:t>
      </w:r>
    </w:p>
    <w:p w14:paraId="1A272ECD" w14:textId="77777777" w:rsidR="00ED239F" w:rsidRPr="00037857" w:rsidRDefault="00ED239F" w:rsidP="00ED239F">
      <w:pPr>
        <w:numPr>
          <w:ilvl w:val="0"/>
          <w:numId w:val="35"/>
        </w:numPr>
        <w:tabs>
          <w:tab w:val="left" w:pos="142"/>
        </w:tabs>
        <w:spacing w:after="200"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Wszelkie zmiany niniejszego porozumienia wymagają formy pisemnej pod rygorem nieważności.</w:t>
      </w:r>
    </w:p>
    <w:p w14:paraId="6C3B1B34" w14:textId="77777777" w:rsidR="00ED239F" w:rsidRPr="00037857" w:rsidRDefault="00ED239F" w:rsidP="00ED239F">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§9</w:t>
      </w:r>
    </w:p>
    <w:p w14:paraId="328F8497" w14:textId="77777777" w:rsidR="00ED239F" w:rsidRPr="00037857" w:rsidRDefault="00ED239F" w:rsidP="00ED239F">
      <w:pPr>
        <w:spacing w:line="360" w:lineRule="auto"/>
        <w:rPr>
          <w:rFonts w:asciiTheme="minorHAnsi" w:hAnsiTheme="minorHAnsi" w:cstheme="minorHAnsi"/>
          <w:sz w:val="20"/>
        </w:rPr>
      </w:pPr>
      <w:r w:rsidRPr="00037857">
        <w:rPr>
          <w:rFonts w:asciiTheme="minorHAnsi" w:hAnsiTheme="minorHAnsi" w:cstheme="minorHAnsi"/>
          <w:sz w:val="20"/>
        </w:rPr>
        <w:t>Dane osobowe pozyskane w wyniku procesu inwestycyjnego będą przez PGE Dystrybucja chronione zgodnie</w:t>
      </w:r>
      <w:r>
        <w:rPr>
          <w:rFonts w:asciiTheme="minorHAnsi" w:hAnsiTheme="minorHAnsi" w:cstheme="minorHAnsi"/>
          <w:sz w:val="20"/>
        </w:rPr>
        <w:br/>
      </w:r>
      <w:r w:rsidRPr="00037857">
        <w:rPr>
          <w:rFonts w:asciiTheme="minorHAnsi" w:hAnsiTheme="minorHAnsi" w:cstheme="minorHAnsi"/>
          <w:sz w:val="20"/>
        </w:rPr>
        <w:t xml:space="preserve"> z zapisami zawartymi w Klauzuli Informacyjnej będącej załącznikiem do niniejszej umowy.</w:t>
      </w:r>
    </w:p>
    <w:p w14:paraId="46DE6182" w14:textId="77777777" w:rsidR="00ED239F" w:rsidRPr="00037857" w:rsidRDefault="00ED239F" w:rsidP="00ED239F">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§10</w:t>
      </w:r>
    </w:p>
    <w:p w14:paraId="5C4F8B19" w14:textId="77777777" w:rsidR="00ED239F" w:rsidRPr="00037857" w:rsidRDefault="00ED239F" w:rsidP="00ED239F">
      <w:pPr>
        <w:spacing w:line="360" w:lineRule="auto"/>
        <w:rPr>
          <w:rFonts w:asciiTheme="minorHAnsi" w:hAnsiTheme="minorHAnsi" w:cstheme="minorHAnsi"/>
          <w:sz w:val="20"/>
        </w:rPr>
      </w:pPr>
      <w:r w:rsidRPr="00037857">
        <w:rPr>
          <w:rFonts w:asciiTheme="minorHAnsi" w:hAnsiTheme="minorHAnsi" w:cstheme="minorHAnsi"/>
          <w:sz w:val="20"/>
        </w:rPr>
        <w:t>Wszelkie spory wynikające z realizacji niniejszej umowy rozstrzygać będą właściwe sądy powszechne,</w:t>
      </w:r>
      <w:r>
        <w:rPr>
          <w:rFonts w:asciiTheme="minorHAnsi" w:hAnsiTheme="minorHAnsi" w:cstheme="minorHAnsi"/>
          <w:sz w:val="20"/>
        </w:rPr>
        <w:br/>
      </w:r>
      <w:r w:rsidRPr="00037857">
        <w:rPr>
          <w:rFonts w:asciiTheme="minorHAnsi" w:hAnsiTheme="minorHAnsi" w:cstheme="minorHAnsi"/>
          <w:sz w:val="20"/>
        </w:rPr>
        <w:t xml:space="preserve"> a w sprawach nieuregulowanych niniejszą umową zastosowanie mają przepisy Kodeksu cywilnego.</w:t>
      </w:r>
    </w:p>
    <w:p w14:paraId="729813DF" w14:textId="77777777" w:rsidR="00ED239F" w:rsidRPr="00037857" w:rsidRDefault="00ED239F" w:rsidP="00ED239F">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§11</w:t>
      </w:r>
    </w:p>
    <w:p w14:paraId="4F3F5164" w14:textId="77777777" w:rsidR="00ED239F" w:rsidRPr="00037857" w:rsidRDefault="00ED239F" w:rsidP="00ED239F">
      <w:pPr>
        <w:spacing w:line="360" w:lineRule="auto"/>
        <w:rPr>
          <w:rFonts w:asciiTheme="minorHAnsi" w:hAnsiTheme="minorHAnsi" w:cstheme="minorHAnsi"/>
          <w:sz w:val="20"/>
        </w:rPr>
      </w:pPr>
      <w:r w:rsidRPr="00037857">
        <w:rPr>
          <w:rFonts w:asciiTheme="minorHAnsi" w:hAnsiTheme="minorHAnsi" w:cstheme="minorHAnsi"/>
          <w:sz w:val="20"/>
        </w:rPr>
        <w:t>Porozumienie  sporządzono w czterech jednobrzmiących egzemplarzach, w tym jednym dla Właściciela nieruchomości i trzech egzemplarzach dla Inwestora.</w:t>
      </w:r>
    </w:p>
    <w:p w14:paraId="4B223B13" w14:textId="77777777" w:rsidR="00ED239F" w:rsidRPr="00037857" w:rsidRDefault="00ED239F" w:rsidP="00ED239F">
      <w:pPr>
        <w:spacing w:line="360" w:lineRule="auto"/>
        <w:rPr>
          <w:rFonts w:asciiTheme="minorHAnsi" w:hAnsiTheme="minorHAnsi" w:cstheme="minorHAnsi"/>
          <w:sz w:val="20"/>
        </w:rPr>
      </w:pPr>
    </w:p>
    <w:p w14:paraId="7B412842" w14:textId="77777777" w:rsidR="00ED239F" w:rsidRPr="00037857" w:rsidRDefault="00ED239F" w:rsidP="00ED239F">
      <w:pPr>
        <w:spacing w:line="240" w:lineRule="auto"/>
        <w:rPr>
          <w:rFonts w:asciiTheme="minorHAnsi" w:hAnsiTheme="minorHAnsi" w:cstheme="minorHAnsi"/>
          <w:sz w:val="20"/>
        </w:rPr>
      </w:pPr>
      <w:r w:rsidRPr="00037857">
        <w:rPr>
          <w:rFonts w:asciiTheme="minorHAnsi" w:hAnsiTheme="minorHAnsi" w:cstheme="minorHAnsi"/>
          <w:sz w:val="20"/>
        </w:rPr>
        <w:t>Załączniki:</w:t>
      </w:r>
    </w:p>
    <w:p w14:paraId="0DB25C73" w14:textId="77777777" w:rsidR="00ED239F" w:rsidRPr="00037857" w:rsidRDefault="00ED239F" w:rsidP="00ED239F">
      <w:pPr>
        <w:spacing w:line="240" w:lineRule="auto"/>
        <w:rPr>
          <w:rFonts w:asciiTheme="minorHAnsi" w:hAnsiTheme="minorHAnsi" w:cstheme="minorHAnsi"/>
          <w:sz w:val="20"/>
        </w:rPr>
      </w:pPr>
      <w:r w:rsidRPr="00037857">
        <w:rPr>
          <w:rFonts w:asciiTheme="minorHAnsi" w:hAnsiTheme="minorHAnsi" w:cstheme="minorHAnsi"/>
          <w:sz w:val="20"/>
        </w:rPr>
        <w:t>Załącznik nr 1 – Pełnomocnictwo przedstawiciela Inwestora.</w:t>
      </w:r>
    </w:p>
    <w:p w14:paraId="0E914D9F" w14:textId="77777777" w:rsidR="00ED239F" w:rsidRPr="00037857" w:rsidRDefault="00ED239F" w:rsidP="00ED239F">
      <w:pPr>
        <w:spacing w:line="240" w:lineRule="auto"/>
        <w:rPr>
          <w:rFonts w:asciiTheme="minorHAnsi" w:hAnsiTheme="minorHAnsi" w:cstheme="minorHAnsi"/>
          <w:sz w:val="20"/>
        </w:rPr>
      </w:pPr>
      <w:r w:rsidRPr="00037857">
        <w:rPr>
          <w:rFonts w:asciiTheme="minorHAnsi" w:hAnsiTheme="minorHAnsi" w:cstheme="minorHAnsi"/>
          <w:sz w:val="20"/>
        </w:rPr>
        <w:t>Załącznik nr 2 – Załącznik graficzny.</w:t>
      </w:r>
    </w:p>
    <w:p w14:paraId="775B75D2" w14:textId="77777777" w:rsidR="00ED239F" w:rsidRPr="00037857" w:rsidRDefault="00ED239F" w:rsidP="00ED239F">
      <w:pPr>
        <w:spacing w:line="240" w:lineRule="auto"/>
        <w:rPr>
          <w:rFonts w:asciiTheme="minorHAnsi" w:hAnsiTheme="minorHAnsi" w:cstheme="minorHAnsi"/>
          <w:sz w:val="20"/>
        </w:rPr>
      </w:pPr>
      <w:r w:rsidRPr="00037857">
        <w:rPr>
          <w:rFonts w:asciiTheme="minorHAnsi" w:hAnsiTheme="minorHAnsi" w:cstheme="minorHAnsi"/>
          <w:sz w:val="20"/>
        </w:rPr>
        <w:t>Załącznik nr 3 -  Klauzula Informacyjna</w:t>
      </w:r>
    </w:p>
    <w:p w14:paraId="0AC3E7D0" w14:textId="77777777" w:rsidR="00ED239F" w:rsidRPr="00037857" w:rsidRDefault="00ED239F" w:rsidP="00ED239F">
      <w:pPr>
        <w:spacing w:line="360" w:lineRule="auto"/>
        <w:rPr>
          <w:rFonts w:asciiTheme="minorHAnsi" w:hAnsiTheme="minorHAnsi" w:cstheme="minorHAnsi"/>
          <w:sz w:val="20"/>
        </w:rPr>
      </w:pPr>
    </w:p>
    <w:p w14:paraId="18A0C70B" w14:textId="77777777" w:rsidR="00ED239F" w:rsidRPr="00037857" w:rsidRDefault="00ED239F" w:rsidP="00ED239F">
      <w:pPr>
        <w:spacing w:line="360" w:lineRule="auto"/>
        <w:rPr>
          <w:rFonts w:asciiTheme="minorHAnsi" w:hAnsiTheme="minorHAnsi" w:cstheme="minorHAnsi"/>
          <w:sz w:val="20"/>
        </w:rPr>
      </w:pPr>
      <w:r w:rsidRPr="00037857">
        <w:rPr>
          <w:rFonts w:asciiTheme="minorHAnsi" w:hAnsiTheme="minorHAnsi" w:cstheme="minorHAnsi"/>
          <w:sz w:val="20"/>
        </w:rPr>
        <w:t xml:space="preserve"> </w:t>
      </w:r>
    </w:p>
    <w:p w14:paraId="6B00B87A" w14:textId="77777777" w:rsidR="00ED239F" w:rsidRPr="00037857" w:rsidRDefault="00ED239F" w:rsidP="00ED239F">
      <w:pPr>
        <w:spacing w:line="360" w:lineRule="auto"/>
        <w:jc w:val="center"/>
        <w:rPr>
          <w:rFonts w:asciiTheme="minorHAnsi" w:hAnsiTheme="minorHAnsi" w:cstheme="minorHAnsi"/>
          <w:sz w:val="20"/>
        </w:rPr>
      </w:pPr>
      <w:r w:rsidRPr="00037857">
        <w:rPr>
          <w:rFonts w:asciiTheme="minorHAnsi" w:hAnsiTheme="minorHAnsi" w:cstheme="minorHAnsi"/>
          <w:sz w:val="20"/>
        </w:rPr>
        <w:t>Inwestor</w:t>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t xml:space="preserve">                                   Właściciel nieruchomości</w:t>
      </w:r>
    </w:p>
    <w:p w14:paraId="15B2051A" w14:textId="77777777" w:rsidR="00ED239F" w:rsidRPr="00037857" w:rsidRDefault="00ED239F" w:rsidP="00ED239F">
      <w:pPr>
        <w:rPr>
          <w:rFonts w:asciiTheme="minorHAnsi" w:hAnsiTheme="minorHAnsi" w:cstheme="minorHAnsi"/>
          <w:sz w:val="20"/>
        </w:rPr>
      </w:pPr>
    </w:p>
    <w:p w14:paraId="697A75C2" w14:textId="77777777" w:rsidR="00ED239F" w:rsidRPr="00037857" w:rsidRDefault="00ED239F" w:rsidP="00ED239F">
      <w:pPr>
        <w:rPr>
          <w:rFonts w:asciiTheme="minorHAnsi" w:hAnsiTheme="minorHAnsi" w:cstheme="minorHAnsi"/>
          <w:sz w:val="20"/>
        </w:rPr>
      </w:pPr>
    </w:p>
    <w:p w14:paraId="1A047FFA" w14:textId="77777777" w:rsidR="00ED239F" w:rsidRPr="00037857" w:rsidRDefault="00ED239F" w:rsidP="00ED239F">
      <w:pPr>
        <w:rPr>
          <w:rFonts w:asciiTheme="minorHAnsi" w:hAnsiTheme="minorHAnsi" w:cstheme="minorHAnsi"/>
          <w:sz w:val="20"/>
        </w:rPr>
      </w:pPr>
    </w:p>
    <w:p w14:paraId="39AE4DE5" w14:textId="77777777" w:rsidR="00ED239F" w:rsidRPr="00037857" w:rsidRDefault="00ED239F" w:rsidP="00ED239F">
      <w:pPr>
        <w:rPr>
          <w:rFonts w:asciiTheme="minorHAnsi" w:hAnsiTheme="minorHAnsi" w:cstheme="minorHAnsi"/>
          <w:sz w:val="20"/>
        </w:rPr>
      </w:pPr>
    </w:p>
    <w:p w14:paraId="6EEF2D3E" w14:textId="77777777" w:rsidR="00ED239F" w:rsidRPr="00037857" w:rsidRDefault="00ED239F" w:rsidP="00ED239F">
      <w:pPr>
        <w:rPr>
          <w:rFonts w:asciiTheme="minorHAnsi" w:hAnsiTheme="minorHAnsi" w:cstheme="minorHAnsi"/>
          <w:sz w:val="20"/>
        </w:rPr>
      </w:pPr>
    </w:p>
    <w:p w14:paraId="68A7A8AB" w14:textId="77777777" w:rsidR="00ED239F" w:rsidRPr="00037857" w:rsidRDefault="00ED239F" w:rsidP="00ED239F">
      <w:pPr>
        <w:rPr>
          <w:rFonts w:asciiTheme="minorHAnsi" w:hAnsiTheme="minorHAnsi" w:cstheme="minorHAnsi"/>
          <w:sz w:val="20"/>
        </w:rPr>
      </w:pPr>
    </w:p>
    <w:p w14:paraId="02FE9FC9" w14:textId="77777777" w:rsidR="00ED239F" w:rsidRPr="00037857" w:rsidRDefault="00ED239F" w:rsidP="00ED239F">
      <w:pPr>
        <w:rPr>
          <w:rFonts w:asciiTheme="minorHAnsi" w:hAnsiTheme="minorHAnsi" w:cstheme="minorHAnsi"/>
          <w:sz w:val="20"/>
        </w:rPr>
      </w:pPr>
    </w:p>
    <w:p w14:paraId="7D449890" w14:textId="77777777" w:rsidR="00ED239F" w:rsidRPr="00037857" w:rsidRDefault="00ED239F" w:rsidP="00ED239F">
      <w:pPr>
        <w:spacing w:after="200" w:line="276" w:lineRule="auto"/>
        <w:jc w:val="left"/>
        <w:rPr>
          <w:rFonts w:asciiTheme="minorHAnsi" w:eastAsiaTheme="minorHAnsi" w:hAnsiTheme="minorHAnsi" w:cstheme="minorBidi"/>
          <w:szCs w:val="22"/>
        </w:rPr>
      </w:pPr>
    </w:p>
    <w:p w14:paraId="4B9DD582" w14:textId="77777777" w:rsidR="00ED239F" w:rsidRDefault="00ED239F" w:rsidP="00ED239F">
      <w:pPr>
        <w:rPr>
          <w:rFonts w:asciiTheme="minorHAnsi" w:hAnsiTheme="minorHAnsi" w:cstheme="minorHAnsi"/>
          <w:b/>
          <w:sz w:val="20"/>
        </w:rPr>
      </w:pPr>
    </w:p>
    <w:p w14:paraId="0114BD1D" w14:textId="77777777" w:rsidR="00ED239F" w:rsidRDefault="00ED239F" w:rsidP="00ED239F">
      <w:pPr>
        <w:rPr>
          <w:rFonts w:asciiTheme="minorHAnsi" w:hAnsiTheme="minorHAnsi" w:cstheme="minorHAnsi"/>
          <w:b/>
          <w:sz w:val="20"/>
        </w:rPr>
      </w:pPr>
    </w:p>
    <w:p w14:paraId="13A7AFB2" w14:textId="77777777" w:rsidR="00ED239F" w:rsidRDefault="00ED239F" w:rsidP="00ED239F">
      <w:pPr>
        <w:rPr>
          <w:rFonts w:asciiTheme="minorHAnsi" w:hAnsiTheme="minorHAnsi" w:cstheme="minorHAnsi"/>
          <w:b/>
          <w:sz w:val="20"/>
        </w:rPr>
      </w:pPr>
      <w:r w:rsidRPr="003A2610">
        <w:rPr>
          <w:rFonts w:asciiTheme="minorHAnsi" w:hAnsiTheme="minorHAnsi" w:cstheme="minorHAnsi"/>
          <w:b/>
          <w:sz w:val="20"/>
        </w:rPr>
        <w:t xml:space="preserve">Załącznik nr 1.6 </w:t>
      </w:r>
      <w:r>
        <w:rPr>
          <w:rFonts w:asciiTheme="minorHAnsi" w:hAnsiTheme="minorHAnsi" w:cstheme="minorHAnsi"/>
          <w:b/>
          <w:sz w:val="20"/>
        </w:rPr>
        <w:t xml:space="preserve">do SWZ – Wytyczne dla projektantów – układanie kabli SN metodą płużenia </w:t>
      </w:r>
    </w:p>
    <w:p w14:paraId="230BEEF2" w14:textId="77777777" w:rsidR="00ED239F" w:rsidRDefault="00ED239F" w:rsidP="00ED239F">
      <w:pPr>
        <w:rPr>
          <w:rFonts w:asciiTheme="minorHAnsi" w:hAnsiTheme="minorHAnsi" w:cstheme="minorHAnsi"/>
          <w:b/>
          <w:sz w:val="20"/>
        </w:rPr>
      </w:pPr>
    </w:p>
    <w:p w14:paraId="1080A42C" w14:textId="5DC1280A" w:rsidR="00BE0422" w:rsidRDefault="00BE0422" w:rsidP="007F1B03">
      <w:pPr>
        <w:rPr>
          <w:rFonts w:asciiTheme="minorHAnsi" w:hAnsiTheme="minorHAnsi" w:cstheme="minorHAnsi"/>
          <w:b/>
          <w:sz w:val="20"/>
        </w:rPr>
      </w:pPr>
    </w:p>
    <w:p w14:paraId="53E7106F" w14:textId="11E7EB21" w:rsidR="00BE0422" w:rsidRDefault="00BE0422" w:rsidP="007F1B03">
      <w:pPr>
        <w:rPr>
          <w:rFonts w:asciiTheme="minorHAnsi" w:hAnsiTheme="minorHAnsi" w:cstheme="minorHAnsi"/>
          <w:b/>
          <w:sz w:val="20"/>
        </w:rPr>
      </w:pPr>
    </w:p>
    <w:p w14:paraId="3CD2E0CF" w14:textId="73665DE8" w:rsidR="00BE0422" w:rsidRDefault="00BE0422" w:rsidP="007F1B03">
      <w:pPr>
        <w:rPr>
          <w:rFonts w:asciiTheme="minorHAnsi" w:hAnsiTheme="minorHAnsi" w:cstheme="minorHAnsi"/>
          <w:b/>
          <w:sz w:val="20"/>
        </w:rPr>
      </w:pPr>
    </w:p>
    <w:p w14:paraId="65D8CC91" w14:textId="49175947" w:rsidR="003A2610" w:rsidRDefault="003A2610" w:rsidP="003A2610">
      <w:pPr>
        <w:jc w:val="center"/>
        <w:rPr>
          <w:rFonts w:asciiTheme="minorHAnsi" w:hAnsiTheme="minorHAnsi" w:cstheme="minorHAnsi"/>
          <w:b/>
          <w:sz w:val="20"/>
          <w:u w:val="single"/>
        </w:rPr>
      </w:pPr>
    </w:p>
    <w:p w14:paraId="1FC8CFA3" w14:textId="14C496F8" w:rsidR="00D0430A" w:rsidRDefault="00D0430A" w:rsidP="003A2610">
      <w:pPr>
        <w:jc w:val="center"/>
        <w:rPr>
          <w:rFonts w:asciiTheme="minorHAnsi" w:hAnsiTheme="minorHAnsi" w:cstheme="minorHAnsi"/>
          <w:b/>
          <w:sz w:val="20"/>
          <w:u w:val="single"/>
        </w:rPr>
      </w:pPr>
    </w:p>
    <w:p w14:paraId="2680C336" w14:textId="794B71D3" w:rsidR="00D0430A" w:rsidRDefault="00D0430A" w:rsidP="003A2610">
      <w:pPr>
        <w:jc w:val="center"/>
        <w:rPr>
          <w:rFonts w:asciiTheme="minorHAnsi" w:hAnsiTheme="minorHAnsi" w:cstheme="minorHAnsi"/>
          <w:b/>
          <w:sz w:val="20"/>
          <w:u w:val="single"/>
        </w:rPr>
      </w:pPr>
    </w:p>
    <w:p w14:paraId="049301A4" w14:textId="5A284407" w:rsidR="007F1B03" w:rsidRDefault="007F1B03" w:rsidP="003A2610">
      <w:pPr>
        <w:jc w:val="center"/>
        <w:rPr>
          <w:rFonts w:asciiTheme="minorHAnsi" w:hAnsiTheme="minorHAnsi" w:cstheme="minorHAnsi"/>
          <w:b/>
          <w:sz w:val="20"/>
          <w:u w:val="single"/>
        </w:rPr>
      </w:pPr>
    </w:p>
    <w:p w14:paraId="55C6B50E" w14:textId="706FF089" w:rsidR="00BE0422" w:rsidRDefault="00BE0422" w:rsidP="003A2610">
      <w:pPr>
        <w:jc w:val="center"/>
        <w:rPr>
          <w:rFonts w:asciiTheme="minorHAnsi" w:hAnsiTheme="minorHAnsi" w:cstheme="minorHAnsi"/>
          <w:b/>
          <w:sz w:val="20"/>
          <w:u w:val="single"/>
        </w:rPr>
      </w:pPr>
    </w:p>
    <w:p w14:paraId="79702B27" w14:textId="557A54E3" w:rsidR="00BE0422" w:rsidRDefault="00BE0422" w:rsidP="00BE0422">
      <w:pPr>
        <w:jc w:val="center"/>
        <w:rPr>
          <w:rFonts w:asciiTheme="minorHAnsi" w:hAnsiTheme="minorHAnsi" w:cstheme="minorHAnsi"/>
          <w:b/>
          <w:sz w:val="20"/>
          <w:u w:val="single"/>
        </w:rPr>
      </w:pPr>
    </w:p>
    <w:p w14:paraId="1DE45F6F" w14:textId="77777777" w:rsidR="00BE0422" w:rsidRDefault="00BE0422" w:rsidP="003A2610">
      <w:pPr>
        <w:jc w:val="center"/>
        <w:rPr>
          <w:rFonts w:asciiTheme="minorHAnsi" w:hAnsiTheme="minorHAnsi" w:cstheme="minorHAnsi"/>
          <w:b/>
          <w:sz w:val="20"/>
          <w:u w:val="single"/>
        </w:rPr>
      </w:pPr>
    </w:p>
    <w:p w14:paraId="7018CF4E" w14:textId="5F75E43C" w:rsidR="00BE0422" w:rsidRDefault="00BE0422" w:rsidP="003A2610">
      <w:pPr>
        <w:jc w:val="center"/>
        <w:rPr>
          <w:rFonts w:asciiTheme="minorHAnsi" w:hAnsiTheme="minorHAnsi" w:cstheme="minorHAnsi"/>
          <w:b/>
          <w:sz w:val="20"/>
          <w:u w:val="single"/>
        </w:rPr>
      </w:pPr>
    </w:p>
    <w:p w14:paraId="48C1A963" w14:textId="0A2DE7CB" w:rsidR="00BE0422" w:rsidRDefault="00BE0422" w:rsidP="003A2610">
      <w:pPr>
        <w:jc w:val="center"/>
        <w:rPr>
          <w:rFonts w:asciiTheme="minorHAnsi" w:hAnsiTheme="minorHAnsi" w:cstheme="minorHAnsi"/>
          <w:b/>
          <w:sz w:val="20"/>
          <w:u w:val="single"/>
        </w:rPr>
      </w:pPr>
    </w:p>
    <w:p w14:paraId="1E221AB5" w14:textId="53E382D1" w:rsidR="00BE0422" w:rsidRDefault="00BE0422" w:rsidP="003A2610">
      <w:pPr>
        <w:jc w:val="center"/>
        <w:rPr>
          <w:rFonts w:asciiTheme="minorHAnsi" w:hAnsiTheme="minorHAnsi" w:cstheme="minorHAnsi"/>
          <w:b/>
          <w:sz w:val="20"/>
          <w:u w:val="single"/>
        </w:rPr>
      </w:pPr>
    </w:p>
    <w:sectPr w:rsidR="00BE0422" w:rsidSect="003A3376">
      <w:headerReference w:type="default" r:id="rId14"/>
      <w:footerReference w:type="default" r:id="rId15"/>
      <w:headerReference w:type="first" r:id="rId16"/>
      <w:pgSz w:w="11906" w:h="16838"/>
      <w:pgMar w:top="709"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246B06" w14:textId="77777777" w:rsidR="009D4D55" w:rsidRDefault="009D4D55" w:rsidP="004A302B">
      <w:pPr>
        <w:spacing w:line="240" w:lineRule="auto"/>
      </w:pPr>
      <w:r>
        <w:separator/>
      </w:r>
    </w:p>
  </w:endnote>
  <w:endnote w:type="continuationSeparator" w:id="0">
    <w:p w14:paraId="7CABCA7D" w14:textId="77777777" w:rsidR="009D4D55" w:rsidRDefault="009D4D5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5323151"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B9524A">
      <w:rPr>
        <w:rFonts w:ascii="Calibri" w:hAnsi="Calibri"/>
        <w:bCs/>
        <w:noProof/>
        <w:sz w:val="16"/>
        <w:szCs w:val="16"/>
      </w:rPr>
      <w:t>18</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B9524A">
      <w:rPr>
        <w:rFonts w:ascii="Calibri" w:hAnsi="Calibri"/>
        <w:bCs/>
        <w:noProof/>
        <w:sz w:val="16"/>
        <w:szCs w:val="16"/>
      </w:rPr>
      <w:t>18</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D192C6" w14:textId="77777777" w:rsidR="009D4D55" w:rsidRDefault="009D4D55" w:rsidP="004A302B">
      <w:pPr>
        <w:spacing w:line="240" w:lineRule="auto"/>
      </w:pPr>
      <w:r>
        <w:separator/>
      </w:r>
    </w:p>
  </w:footnote>
  <w:footnote w:type="continuationSeparator" w:id="0">
    <w:p w14:paraId="7A133668" w14:textId="77777777" w:rsidR="009D4D55" w:rsidRDefault="009D4D55" w:rsidP="004A302B">
      <w:pPr>
        <w:spacing w:line="240" w:lineRule="auto"/>
      </w:pPr>
      <w:r>
        <w:continuationSeparator/>
      </w:r>
    </w:p>
  </w:footnote>
  <w:footnote w:id="1">
    <w:p w14:paraId="58900E2A" w14:textId="77777777" w:rsidR="00ED239F" w:rsidRPr="00886648" w:rsidRDefault="00ED239F" w:rsidP="00ED239F">
      <w:pPr>
        <w:pStyle w:val="Tekstprzypisudolnego"/>
        <w:rPr>
          <w:sz w:val="16"/>
          <w:szCs w:val="16"/>
        </w:rPr>
      </w:pPr>
      <w:r w:rsidRPr="00886648">
        <w:rPr>
          <w:rStyle w:val="Odwoanieprzypisudolnego"/>
          <w:sz w:val="16"/>
          <w:szCs w:val="16"/>
        </w:rPr>
        <w:footnoteRef/>
      </w:r>
      <w:r w:rsidRPr="00886648">
        <w:rPr>
          <w:sz w:val="16"/>
          <w:szCs w:val="16"/>
        </w:rPr>
        <w:t xml:space="preserve"> Załączyć w projekcie</w:t>
      </w:r>
      <w:r>
        <w:rPr>
          <w:sz w:val="16"/>
          <w:szCs w:val="16"/>
        </w:rPr>
        <w:t>,</w:t>
      </w:r>
      <w:r w:rsidRPr="00886648">
        <w:rPr>
          <w:sz w:val="16"/>
          <w:szCs w:val="16"/>
        </w:rPr>
        <w:t xml:space="preserve"> jeżeli warunki</w:t>
      </w:r>
      <w:r>
        <w:rPr>
          <w:sz w:val="16"/>
          <w:szCs w:val="16"/>
        </w:rPr>
        <w:t xml:space="preserve"> realizacji robót tego wymagają</w:t>
      </w:r>
    </w:p>
  </w:footnote>
  <w:footnote w:id="2">
    <w:p w14:paraId="297C458D" w14:textId="77777777" w:rsidR="00ED239F" w:rsidRPr="00886648" w:rsidRDefault="00ED239F" w:rsidP="00ED239F">
      <w:pPr>
        <w:pStyle w:val="Tekstprzypisudolnego"/>
        <w:rPr>
          <w:sz w:val="16"/>
          <w:szCs w:val="16"/>
        </w:rPr>
      </w:pPr>
      <w:r w:rsidRPr="00886648">
        <w:rPr>
          <w:rStyle w:val="Odwoanieprzypisudolnego"/>
          <w:sz w:val="16"/>
          <w:szCs w:val="16"/>
        </w:rPr>
        <w:footnoteRef/>
      </w:r>
      <w:r w:rsidRPr="00886648">
        <w:rPr>
          <w:sz w:val="16"/>
          <w:szCs w:val="16"/>
        </w:rPr>
        <w:t xml:space="preserve"> Potwierdzenie notarialne lub przez organ wydający decyzję</w:t>
      </w:r>
    </w:p>
  </w:footnote>
  <w:footnote w:id="3">
    <w:p w14:paraId="1F84FDC1" w14:textId="77777777" w:rsidR="00ED239F" w:rsidRPr="00886648" w:rsidRDefault="00ED239F" w:rsidP="00ED239F">
      <w:pPr>
        <w:pStyle w:val="Tekstprzypisudolnego"/>
        <w:rPr>
          <w:sz w:val="16"/>
          <w:szCs w:val="16"/>
        </w:rPr>
      </w:pPr>
      <w:r w:rsidRPr="00886648">
        <w:rPr>
          <w:rStyle w:val="Odwoanieprzypisudolnego"/>
          <w:sz w:val="16"/>
          <w:szCs w:val="16"/>
        </w:rPr>
        <w:footnoteRef/>
      </w:r>
      <w:r>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5A1557" w14:textId="1A50BEE1" w:rsidR="002369B6" w:rsidRPr="00B074C6" w:rsidRDefault="00B074C6" w:rsidP="00B074C6">
    <w:pPr>
      <w:pStyle w:val="Nagwek"/>
      <w:tabs>
        <w:tab w:val="clear" w:pos="4536"/>
        <w:tab w:val="clear" w:pos="9072"/>
        <w:tab w:val="left" w:pos="5265"/>
      </w:tabs>
      <w:spacing w:after="120" w:line="276" w:lineRule="auto"/>
      <w:rPr>
        <w:rFonts w:asciiTheme="minorHAnsi" w:hAnsiTheme="minorHAnsi" w:cstheme="minorHAnsi"/>
        <w:color w:val="4F81BD" w:themeColor="accent1"/>
      </w:rPr>
    </w:pPr>
    <w:r>
      <w:rPr>
        <w:noProof/>
        <w:lang w:eastAsia="pl-PL"/>
      </w:rPr>
      <w:drawing>
        <wp:inline distT="0" distB="0" distL="0" distR="0" wp14:anchorId="3B5152A0" wp14:editId="39DBA95B">
          <wp:extent cx="876300" cy="681355"/>
          <wp:effectExtent l="0" t="0" r="0" b="4445"/>
          <wp:docPr id="1" name="Obraz 1"/>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10E8F" w14:textId="1018503C" w:rsidR="00B074C6" w:rsidRDefault="00B074C6">
    <w:pPr>
      <w:pStyle w:val="Nagwek"/>
    </w:pPr>
  </w:p>
  <w:p w14:paraId="6D23F90A" w14:textId="4C0FB6D3" w:rsidR="00B074C6" w:rsidRDefault="00B074C6">
    <w:pPr>
      <w:pStyle w:val="Nagwek"/>
    </w:pPr>
    <w:r>
      <w:rPr>
        <w:noProof/>
        <w:lang w:eastAsia="pl-PL"/>
      </w:rPr>
      <w:drawing>
        <wp:inline distT="0" distB="0" distL="0" distR="0" wp14:anchorId="7DB60C9F" wp14:editId="4C0F18E3">
          <wp:extent cx="876300" cy="681355"/>
          <wp:effectExtent l="0" t="0" r="0" b="4445"/>
          <wp:docPr id="18" name="Obraz 18"/>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5"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667E07"/>
    <w:multiLevelType w:val="multilevel"/>
    <w:tmpl w:val="1A00EEAC"/>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2"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5"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6"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B71234A"/>
    <w:multiLevelType w:val="multilevel"/>
    <w:tmpl w:val="4BE64020"/>
    <w:lvl w:ilvl="0">
      <w:start w:val="1"/>
      <w:numFmt w:val="decimal"/>
      <w:lvlText w:val="6.%1"/>
      <w:lvlJc w:val="left"/>
      <w:pPr>
        <w:tabs>
          <w:tab w:val="num" w:pos="786"/>
        </w:tabs>
        <w:ind w:left="851" w:hanging="425"/>
      </w:pPr>
      <w:rPr>
        <w:rFonts w:hint="default"/>
      </w:rPr>
    </w:lvl>
    <w:lvl w:ilvl="1">
      <w:start w:val="1"/>
      <w:numFmt w:val="decimal"/>
      <w:lvlText w:val="%1.%2."/>
      <w:lvlJc w:val="left"/>
      <w:pPr>
        <w:tabs>
          <w:tab w:val="num" w:pos="1022"/>
        </w:tabs>
        <w:ind w:left="1022" w:hanging="454"/>
      </w:pPr>
      <w:rPr>
        <w:rFonts w:ascii="Arial" w:hAnsi="Arial" w:cs="Arial" w:hint="default"/>
      </w:rPr>
    </w:lvl>
    <w:lvl w:ilvl="2">
      <w:start w:val="1"/>
      <w:numFmt w:val="decimal"/>
      <w:lvlText w:val="%1.%2.%3."/>
      <w:lvlJc w:val="left"/>
      <w:pPr>
        <w:tabs>
          <w:tab w:val="num" w:pos="1866"/>
        </w:tabs>
        <w:ind w:left="1650" w:hanging="504"/>
      </w:pPr>
      <w:rPr>
        <w:rFonts w:hint="default"/>
      </w:rPr>
    </w:lvl>
    <w:lvl w:ilvl="3">
      <w:start w:val="1"/>
      <w:numFmt w:val="decimal"/>
      <w:lvlText w:val="%1.%2.%3.%4."/>
      <w:lvlJc w:val="left"/>
      <w:pPr>
        <w:tabs>
          <w:tab w:val="num" w:pos="2586"/>
        </w:tabs>
        <w:ind w:left="2154" w:hanging="648"/>
      </w:pPr>
      <w:rPr>
        <w:rFonts w:hint="default"/>
      </w:rPr>
    </w:lvl>
    <w:lvl w:ilvl="4">
      <w:start w:val="1"/>
      <w:numFmt w:val="decimal"/>
      <w:lvlText w:val="%1.%2.%3.%4.%5."/>
      <w:lvlJc w:val="left"/>
      <w:pPr>
        <w:tabs>
          <w:tab w:val="num" w:pos="2946"/>
        </w:tabs>
        <w:ind w:left="2658" w:hanging="792"/>
      </w:pPr>
      <w:rPr>
        <w:rFonts w:hint="default"/>
      </w:rPr>
    </w:lvl>
    <w:lvl w:ilvl="5">
      <w:start w:val="1"/>
      <w:numFmt w:val="decimal"/>
      <w:lvlText w:val="%1.%2.%3.%4.%5.%6."/>
      <w:lvlJc w:val="left"/>
      <w:pPr>
        <w:tabs>
          <w:tab w:val="num" w:pos="3666"/>
        </w:tabs>
        <w:ind w:left="3162" w:hanging="936"/>
      </w:pPr>
      <w:rPr>
        <w:rFonts w:hint="default"/>
      </w:rPr>
    </w:lvl>
    <w:lvl w:ilvl="6">
      <w:start w:val="1"/>
      <w:numFmt w:val="decimal"/>
      <w:lvlText w:val="%1.%2.%3.%4.%5.%6.%7."/>
      <w:lvlJc w:val="left"/>
      <w:pPr>
        <w:tabs>
          <w:tab w:val="num" w:pos="4026"/>
        </w:tabs>
        <w:ind w:left="3666" w:hanging="1080"/>
      </w:pPr>
      <w:rPr>
        <w:rFonts w:hint="default"/>
      </w:rPr>
    </w:lvl>
    <w:lvl w:ilvl="7">
      <w:start w:val="1"/>
      <w:numFmt w:val="decimal"/>
      <w:lvlText w:val="%1.%2.%3.%4.%5.%6.%7.%8."/>
      <w:lvlJc w:val="left"/>
      <w:pPr>
        <w:tabs>
          <w:tab w:val="num" w:pos="4746"/>
        </w:tabs>
        <w:ind w:left="4170" w:hanging="1224"/>
      </w:pPr>
      <w:rPr>
        <w:rFonts w:hint="default"/>
      </w:rPr>
    </w:lvl>
    <w:lvl w:ilvl="8">
      <w:start w:val="1"/>
      <w:numFmt w:val="decimal"/>
      <w:lvlText w:val="%1.%2.%3.%4.%5.%6.%7.%8.%9."/>
      <w:lvlJc w:val="left"/>
      <w:pPr>
        <w:tabs>
          <w:tab w:val="num" w:pos="5466"/>
        </w:tabs>
        <w:ind w:left="4746" w:hanging="1440"/>
      </w:pPr>
      <w:rPr>
        <w:rFonts w:hint="default"/>
      </w:rPr>
    </w:lvl>
  </w:abstractNum>
  <w:abstractNum w:abstractNumId="32"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4" w15:restartNumberingAfterBreak="0">
    <w:nsid w:val="74176005"/>
    <w:multiLevelType w:val="hybridMultilevel"/>
    <w:tmpl w:val="F65AA54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6"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8"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14"/>
  </w:num>
  <w:num w:numId="2">
    <w:abstractNumId w:val="15"/>
  </w:num>
  <w:num w:numId="3">
    <w:abstractNumId w:val="18"/>
  </w:num>
  <w:num w:numId="4">
    <w:abstractNumId w:val="23"/>
  </w:num>
  <w:num w:numId="5">
    <w:abstractNumId w:val="27"/>
  </w:num>
  <w:num w:numId="6">
    <w:abstractNumId w:val="10"/>
  </w:num>
  <w:num w:numId="7">
    <w:abstractNumId w:val="17"/>
  </w:num>
  <w:num w:numId="8">
    <w:abstractNumId w:val="9"/>
  </w:num>
  <w:num w:numId="9">
    <w:abstractNumId w:val="38"/>
  </w:num>
  <w:num w:numId="10">
    <w:abstractNumId w:val="20"/>
  </w:num>
  <w:num w:numId="11">
    <w:abstractNumId w:val="19"/>
  </w:num>
  <w:num w:numId="12">
    <w:abstractNumId w:val="30"/>
  </w:num>
  <w:num w:numId="13">
    <w:abstractNumId w:val="28"/>
  </w:num>
  <w:num w:numId="14">
    <w:abstractNumId w:val="6"/>
  </w:num>
  <w:num w:numId="15">
    <w:abstractNumId w:val="12"/>
  </w:num>
  <w:num w:numId="16">
    <w:abstractNumId w:val="32"/>
  </w:num>
  <w:num w:numId="17">
    <w:abstractNumId w:val="5"/>
  </w:num>
  <w:num w:numId="18">
    <w:abstractNumId w:val="7"/>
  </w:num>
  <w:num w:numId="19">
    <w:abstractNumId w:val="33"/>
  </w:num>
  <w:num w:numId="20">
    <w:abstractNumId w:val="25"/>
  </w:num>
  <w:num w:numId="21">
    <w:abstractNumId w:val="40"/>
  </w:num>
  <w:num w:numId="22">
    <w:abstractNumId w:val="35"/>
  </w:num>
  <w:num w:numId="23">
    <w:abstractNumId w:val="29"/>
  </w:num>
  <w:num w:numId="24">
    <w:abstractNumId w:val="22"/>
  </w:num>
  <w:num w:numId="25">
    <w:abstractNumId w:val="39"/>
  </w:num>
  <w:num w:numId="26">
    <w:abstractNumId w:val="37"/>
  </w:num>
  <w:num w:numId="27">
    <w:abstractNumId w:val="21"/>
  </w:num>
  <w:num w:numId="28">
    <w:abstractNumId w:val="24"/>
  </w:num>
  <w:num w:numId="29">
    <w:abstractNumId w:val="31"/>
  </w:num>
  <w:num w:numId="30">
    <w:abstractNumId w:val="34"/>
  </w:num>
  <w:num w:numId="31">
    <w:abstractNumId w:val="4"/>
  </w:num>
  <w:num w:numId="32">
    <w:abstractNumId w:val="8"/>
  </w:num>
  <w:num w:numId="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num>
  <w:num w:numId="35">
    <w:abstractNumId w:val="16"/>
  </w:num>
  <w:num w:numId="36">
    <w:abstractNumId w:val="11"/>
  </w:num>
  <w:num w:numId="37">
    <w:abstractNumId w:val="13"/>
  </w:num>
  <w:num w:numId="38">
    <w:abstractNumId w:val="3"/>
  </w:num>
  <w:num w:numId="39">
    <w:abstractNumId w:val="26"/>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iotor-Goździk Izabela [PGE Dystr. O.Łódź]">
    <w15:presenceInfo w15:providerId="None" w15:userId="Siotor-Goździk Izabela [PGE Dystr. O.Łódź]"/>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467E"/>
    <w:rsid w:val="0003633A"/>
    <w:rsid w:val="00037857"/>
    <w:rsid w:val="0004020B"/>
    <w:rsid w:val="0004030B"/>
    <w:rsid w:val="00040735"/>
    <w:rsid w:val="0004075E"/>
    <w:rsid w:val="00040E3C"/>
    <w:rsid w:val="0004124A"/>
    <w:rsid w:val="00041656"/>
    <w:rsid w:val="00041920"/>
    <w:rsid w:val="000419EA"/>
    <w:rsid w:val="0004214C"/>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596"/>
    <w:rsid w:val="00062C54"/>
    <w:rsid w:val="00064A47"/>
    <w:rsid w:val="00064F26"/>
    <w:rsid w:val="00066400"/>
    <w:rsid w:val="00071FE3"/>
    <w:rsid w:val="00072501"/>
    <w:rsid w:val="00072BE1"/>
    <w:rsid w:val="000747E2"/>
    <w:rsid w:val="00074AA8"/>
    <w:rsid w:val="00076214"/>
    <w:rsid w:val="0008002B"/>
    <w:rsid w:val="00080BE1"/>
    <w:rsid w:val="00080F94"/>
    <w:rsid w:val="000821AF"/>
    <w:rsid w:val="00082C2E"/>
    <w:rsid w:val="00083F05"/>
    <w:rsid w:val="00084857"/>
    <w:rsid w:val="0008582E"/>
    <w:rsid w:val="00086905"/>
    <w:rsid w:val="00086D98"/>
    <w:rsid w:val="00090541"/>
    <w:rsid w:val="00092A66"/>
    <w:rsid w:val="00094DCE"/>
    <w:rsid w:val="0009533D"/>
    <w:rsid w:val="00096AC4"/>
    <w:rsid w:val="00096F2D"/>
    <w:rsid w:val="00097236"/>
    <w:rsid w:val="000A01C0"/>
    <w:rsid w:val="000A072E"/>
    <w:rsid w:val="000A2EBE"/>
    <w:rsid w:val="000A31C6"/>
    <w:rsid w:val="000A38FC"/>
    <w:rsid w:val="000A4621"/>
    <w:rsid w:val="000A488B"/>
    <w:rsid w:val="000A6207"/>
    <w:rsid w:val="000B20CA"/>
    <w:rsid w:val="000B2838"/>
    <w:rsid w:val="000B3117"/>
    <w:rsid w:val="000B36E9"/>
    <w:rsid w:val="000B4623"/>
    <w:rsid w:val="000B5CB4"/>
    <w:rsid w:val="000B6151"/>
    <w:rsid w:val="000B7143"/>
    <w:rsid w:val="000C0044"/>
    <w:rsid w:val="000C16FD"/>
    <w:rsid w:val="000C246E"/>
    <w:rsid w:val="000C2E11"/>
    <w:rsid w:val="000C3A88"/>
    <w:rsid w:val="000C550A"/>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383"/>
    <w:rsid w:val="000F0FF6"/>
    <w:rsid w:val="000F3815"/>
    <w:rsid w:val="000F58B6"/>
    <w:rsid w:val="000F5D37"/>
    <w:rsid w:val="000F77CE"/>
    <w:rsid w:val="00100052"/>
    <w:rsid w:val="0010053E"/>
    <w:rsid w:val="001007C3"/>
    <w:rsid w:val="00101C1B"/>
    <w:rsid w:val="00101D38"/>
    <w:rsid w:val="00101F51"/>
    <w:rsid w:val="00103712"/>
    <w:rsid w:val="001050AB"/>
    <w:rsid w:val="0010558D"/>
    <w:rsid w:val="00105610"/>
    <w:rsid w:val="001065FC"/>
    <w:rsid w:val="001116B5"/>
    <w:rsid w:val="00112269"/>
    <w:rsid w:val="00112825"/>
    <w:rsid w:val="00116321"/>
    <w:rsid w:val="001170F6"/>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3239"/>
    <w:rsid w:val="0016336C"/>
    <w:rsid w:val="00165652"/>
    <w:rsid w:val="00166625"/>
    <w:rsid w:val="00166E39"/>
    <w:rsid w:val="00167D1F"/>
    <w:rsid w:val="00171C78"/>
    <w:rsid w:val="001728F5"/>
    <w:rsid w:val="00173A31"/>
    <w:rsid w:val="001741FB"/>
    <w:rsid w:val="00174BE0"/>
    <w:rsid w:val="00175CDB"/>
    <w:rsid w:val="001764CF"/>
    <w:rsid w:val="00176B3E"/>
    <w:rsid w:val="001804D0"/>
    <w:rsid w:val="00181AD3"/>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15A7"/>
    <w:rsid w:val="001A23D7"/>
    <w:rsid w:val="001A269F"/>
    <w:rsid w:val="001A33A9"/>
    <w:rsid w:val="001A4CE9"/>
    <w:rsid w:val="001A65A8"/>
    <w:rsid w:val="001A70C2"/>
    <w:rsid w:val="001A7694"/>
    <w:rsid w:val="001A78F7"/>
    <w:rsid w:val="001B087C"/>
    <w:rsid w:val="001B0A76"/>
    <w:rsid w:val="001B22DF"/>
    <w:rsid w:val="001B24CC"/>
    <w:rsid w:val="001B396C"/>
    <w:rsid w:val="001B3E7F"/>
    <w:rsid w:val="001B5C6C"/>
    <w:rsid w:val="001B6ABA"/>
    <w:rsid w:val="001B7E8D"/>
    <w:rsid w:val="001C1156"/>
    <w:rsid w:val="001C2D48"/>
    <w:rsid w:val="001C4D26"/>
    <w:rsid w:val="001C6F0D"/>
    <w:rsid w:val="001C7E2C"/>
    <w:rsid w:val="001D0464"/>
    <w:rsid w:val="001D054B"/>
    <w:rsid w:val="001D2206"/>
    <w:rsid w:val="001D2EAF"/>
    <w:rsid w:val="001D348E"/>
    <w:rsid w:val="001D509F"/>
    <w:rsid w:val="001D5115"/>
    <w:rsid w:val="001D5FA5"/>
    <w:rsid w:val="001D6A42"/>
    <w:rsid w:val="001E078F"/>
    <w:rsid w:val="001E10B2"/>
    <w:rsid w:val="001E1F2E"/>
    <w:rsid w:val="001E1F78"/>
    <w:rsid w:val="001E2A56"/>
    <w:rsid w:val="001E579C"/>
    <w:rsid w:val="001E5A5A"/>
    <w:rsid w:val="001E6355"/>
    <w:rsid w:val="001E7056"/>
    <w:rsid w:val="001F0CCF"/>
    <w:rsid w:val="001F0E64"/>
    <w:rsid w:val="001F1A05"/>
    <w:rsid w:val="001F31EA"/>
    <w:rsid w:val="001F3B6B"/>
    <w:rsid w:val="001F4478"/>
    <w:rsid w:val="001F4658"/>
    <w:rsid w:val="001F4BA5"/>
    <w:rsid w:val="001F60DA"/>
    <w:rsid w:val="001F6AB5"/>
    <w:rsid w:val="001F72C0"/>
    <w:rsid w:val="001F7A3D"/>
    <w:rsid w:val="001F7BE8"/>
    <w:rsid w:val="00201A92"/>
    <w:rsid w:val="00203100"/>
    <w:rsid w:val="00203292"/>
    <w:rsid w:val="00203373"/>
    <w:rsid w:val="00203C4B"/>
    <w:rsid w:val="00204C16"/>
    <w:rsid w:val="0020505A"/>
    <w:rsid w:val="002073F1"/>
    <w:rsid w:val="00211C1B"/>
    <w:rsid w:val="002124EA"/>
    <w:rsid w:val="00214352"/>
    <w:rsid w:val="0021629D"/>
    <w:rsid w:val="00216F55"/>
    <w:rsid w:val="0021765C"/>
    <w:rsid w:val="00221F2B"/>
    <w:rsid w:val="00222D29"/>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5FCD"/>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883"/>
    <w:rsid w:val="00264972"/>
    <w:rsid w:val="002651FF"/>
    <w:rsid w:val="00265C9F"/>
    <w:rsid w:val="0026601C"/>
    <w:rsid w:val="0026700B"/>
    <w:rsid w:val="002671BC"/>
    <w:rsid w:val="00267616"/>
    <w:rsid w:val="002677DA"/>
    <w:rsid w:val="00267858"/>
    <w:rsid w:val="0027034A"/>
    <w:rsid w:val="00271154"/>
    <w:rsid w:val="002711C7"/>
    <w:rsid w:val="00273729"/>
    <w:rsid w:val="002739DD"/>
    <w:rsid w:val="00274508"/>
    <w:rsid w:val="0027456A"/>
    <w:rsid w:val="00274AB8"/>
    <w:rsid w:val="00275B02"/>
    <w:rsid w:val="002774CC"/>
    <w:rsid w:val="002776AC"/>
    <w:rsid w:val="00277F49"/>
    <w:rsid w:val="0028016B"/>
    <w:rsid w:val="00280C82"/>
    <w:rsid w:val="00280EBB"/>
    <w:rsid w:val="0028129B"/>
    <w:rsid w:val="00283455"/>
    <w:rsid w:val="0028464D"/>
    <w:rsid w:val="002859F3"/>
    <w:rsid w:val="00285F77"/>
    <w:rsid w:val="00286BAA"/>
    <w:rsid w:val="00286FE3"/>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4AD"/>
    <w:rsid w:val="00297F27"/>
    <w:rsid w:val="002A0792"/>
    <w:rsid w:val="002A1E74"/>
    <w:rsid w:val="002A347B"/>
    <w:rsid w:val="002A3ECF"/>
    <w:rsid w:val="002A5BC6"/>
    <w:rsid w:val="002A6128"/>
    <w:rsid w:val="002B0F0A"/>
    <w:rsid w:val="002B28AF"/>
    <w:rsid w:val="002B2A7B"/>
    <w:rsid w:val="002B2BB6"/>
    <w:rsid w:val="002B2E35"/>
    <w:rsid w:val="002B3312"/>
    <w:rsid w:val="002B3A0F"/>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0273"/>
    <w:rsid w:val="002D1793"/>
    <w:rsid w:val="002D431C"/>
    <w:rsid w:val="002D58A4"/>
    <w:rsid w:val="002D6DB5"/>
    <w:rsid w:val="002D79DF"/>
    <w:rsid w:val="002E2F38"/>
    <w:rsid w:val="002E38BB"/>
    <w:rsid w:val="002E39C6"/>
    <w:rsid w:val="002E4B11"/>
    <w:rsid w:val="002E5592"/>
    <w:rsid w:val="002E561D"/>
    <w:rsid w:val="002E5638"/>
    <w:rsid w:val="002E69CF"/>
    <w:rsid w:val="002E6A9C"/>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1973"/>
    <w:rsid w:val="0033270E"/>
    <w:rsid w:val="00333C26"/>
    <w:rsid w:val="00334A4C"/>
    <w:rsid w:val="003354D2"/>
    <w:rsid w:val="00335E18"/>
    <w:rsid w:val="00337033"/>
    <w:rsid w:val="00337F58"/>
    <w:rsid w:val="00340759"/>
    <w:rsid w:val="00340944"/>
    <w:rsid w:val="003416DA"/>
    <w:rsid w:val="00341A18"/>
    <w:rsid w:val="00341AAC"/>
    <w:rsid w:val="00345B10"/>
    <w:rsid w:val="003472D6"/>
    <w:rsid w:val="00350BB2"/>
    <w:rsid w:val="00350D63"/>
    <w:rsid w:val="00350E02"/>
    <w:rsid w:val="00351A3F"/>
    <w:rsid w:val="003536F1"/>
    <w:rsid w:val="003545BD"/>
    <w:rsid w:val="003551FC"/>
    <w:rsid w:val="00355D67"/>
    <w:rsid w:val="00356F74"/>
    <w:rsid w:val="00360A08"/>
    <w:rsid w:val="00360B7D"/>
    <w:rsid w:val="003629C9"/>
    <w:rsid w:val="00364149"/>
    <w:rsid w:val="0036497F"/>
    <w:rsid w:val="00364F57"/>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0859"/>
    <w:rsid w:val="0039187A"/>
    <w:rsid w:val="00392A83"/>
    <w:rsid w:val="00393905"/>
    <w:rsid w:val="003948A5"/>
    <w:rsid w:val="00395D26"/>
    <w:rsid w:val="00395FB1"/>
    <w:rsid w:val="0039667B"/>
    <w:rsid w:val="00396EE3"/>
    <w:rsid w:val="00397F6C"/>
    <w:rsid w:val="003A0ADD"/>
    <w:rsid w:val="003A0EEA"/>
    <w:rsid w:val="003A12B0"/>
    <w:rsid w:val="003A2610"/>
    <w:rsid w:val="003A2794"/>
    <w:rsid w:val="003A2CBB"/>
    <w:rsid w:val="003A3376"/>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0D0B"/>
    <w:rsid w:val="003E107C"/>
    <w:rsid w:val="003E3C9A"/>
    <w:rsid w:val="003E6756"/>
    <w:rsid w:val="003E760F"/>
    <w:rsid w:val="003F074E"/>
    <w:rsid w:val="003F31AB"/>
    <w:rsid w:val="003F474E"/>
    <w:rsid w:val="003F4BE5"/>
    <w:rsid w:val="003F5D7C"/>
    <w:rsid w:val="003F6611"/>
    <w:rsid w:val="003F6C86"/>
    <w:rsid w:val="003F702A"/>
    <w:rsid w:val="00402D6C"/>
    <w:rsid w:val="00403077"/>
    <w:rsid w:val="00403502"/>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1A13"/>
    <w:rsid w:val="00442359"/>
    <w:rsid w:val="0044403C"/>
    <w:rsid w:val="0044467A"/>
    <w:rsid w:val="00444E99"/>
    <w:rsid w:val="00446AD8"/>
    <w:rsid w:val="00447F18"/>
    <w:rsid w:val="00450155"/>
    <w:rsid w:val="00450710"/>
    <w:rsid w:val="00451434"/>
    <w:rsid w:val="00453FF7"/>
    <w:rsid w:val="00454917"/>
    <w:rsid w:val="00454EA7"/>
    <w:rsid w:val="00455618"/>
    <w:rsid w:val="004564E1"/>
    <w:rsid w:val="00456A89"/>
    <w:rsid w:val="00456D9B"/>
    <w:rsid w:val="00457F7E"/>
    <w:rsid w:val="004603F4"/>
    <w:rsid w:val="00461844"/>
    <w:rsid w:val="0046209E"/>
    <w:rsid w:val="004620F8"/>
    <w:rsid w:val="0046269E"/>
    <w:rsid w:val="004635A6"/>
    <w:rsid w:val="00464543"/>
    <w:rsid w:val="00465B31"/>
    <w:rsid w:val="004672FC"/>
    <w:rsid w:val="00467DA9"/>
    <w:rsid w:val="0047096D"/>
    <w:rsid w:val="00471571"/>
    <w:rsid w:val="00471E73"/>
    <w:rsid w:val="004723E9"/>
    <w:rsid w:val="00474A5B"/>
    <w:rsid w:val="00474FC5"/>
    <w:rsid w:val="00474FFF"/>
    <w:rsid w:val="00475757"/>
    <w:rsid w:val="00477D82"/>
    <w:rsid w:val="0048377F"/>
    <w:rsid w:val="0048437E"/>
    <w:rsid w:val="004859BD"/>
    <w:rsid w:val="00485DB0"/>
    <w:rsid w:val="00487AA0"/>
    <w:rsid w:val="004906EB"/>
    <w:rsid w:val="00490A97"/>
    <w:rsid w:val="004910E3"/>
    <w:rsid w:val="00491142"/>
    <w:rsid w:val="00491705"/>
    <w:rsid w:val="00491C5A"/>
    <w:rsid w:val="00491DF0"/>
    <w:rsid w:val="00491E3A"/>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CF3"/>
    <w:rsid w:val="004B5F30"/>
    <w:rsid w:val="004B6A92"/>
    <w:rsid w:val="004B78BB"/>
    <w:rsid w:val="004B7C5F"/>
    <w:rsid w:val="004C009E"/>
    <w:rsid w:val="004C1C4B"/>
    <w:rsid w:val="004C485B"/>
    <w:rsid w:val="004C4A0D"/>
    <w:rsid w:val="004C5E08"/>
    <w:rsid w:val="004C6B45"/>
    <w:rsid w:val="004D00F1"/>
    <w:rsid w:val="004D133C"/>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204"/>
    <w:rsid w:val="004F66B9"/>
    <w:rsid w:val="004F6F2C"/>
    <w:rsid w:val="004F75CF"/>
    <w:rsid w:val="004F7C92"/>
    <w:rsid w:val="004F7CF9"/>
    <w:rsid w:val="00501897"/>
    <w:rsid w:val="0050273F"/>
    <w:rsid w:val="00502D83"/>
    <w:rsid w:val="0050326B"/>
    <w:rsid w:val="00503485"/>
    <w:rsid w:val="00506052"/>
    <w:rsid w:val="0051022D"/>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61E4"/>
    <w:rsid w:val="0053751B"/>
    <w:rsid w:val="00537956"/>
    <w:rsid w:val="00540974"/>
    <w:rsid w:val="00540CDC"/>
    <w:rsid w:val="00541F0C"/>
    <w:rsid w:val="005434FF"/>
    <w:rsid w:val="00546BF6"/>
    <w:rsid w:val="00547541"/>
    <w:rsid w:val="0054759B"/>
    <w:rsid w:val="00547B99"/>
    <w:rsid w:val="00550019"/>
    <w:rsid w:val="005514E8"/>
    <w:rsid w:val="00552376"/>
    <w:rsid w:val="005528DB"/>
    <w:rsid w:val="005542A1"/>
    <w:rsid w:val="00554E15"/>
    <w:rsid w:val="00555426"/>
    <w:rsid w:val="00556820"/>
    <w:rsid w:val="0055689B"/>
    <w:rsid w:val="0055697F"/>
    <w:rsid w:val="00556E66"/>
    <w:rsid w:val="005577B7"/>
    <w:rsid w:val="00560BBA"/>
    <w:rsid w:val="00561B4B"/>
    <w:rsid w:val="005626E6"/>
    <w:rsid w:val="00562B36"/>
    <w:rsid w:val="00562EF4"/>
    <w:rsid w:val="00563105"/>
    <w:rsid w:val="00563B46"/>
    <w:rsid w:val="00563B50"/>
    <w:rsid w:val="005669B3"/>
    <w:rsid w:val="0056761A"/>
    <w:rsid w:val="00570A04"/>
    <w:rsid w:val="005712F0"/>
    <w:rsid w:val="00574607"/>
    <w:rsid w:val="00574BD8"/>
    <w:rsid w:val="0057723F"/>
    <w:rsid w:val="00580F54"/>
    <w:rsid w:val="005834AF"/>
    <w:rsid w:val="00583908"/>
    <w:rsid w:val="005843BB"/>
    <w:rsid w:val="005845F2"/>
    <w:rsid w:val="00585723"/>
    <w:rsid w:val="00585EFB"/>
    <w:rsid w:val="00585F01"/>
    <w:rsid w:val="0058692F"/>
    <w:rsid w:val="005871F3"/>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20E4"/>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B92"/>
    <w:rsid w:val="005C1E38"/>
    <w:rsid w:val="005C23BF"/>
    <w:rsid w:val="005C318B"/>
    <w:rsid w:val="005C36EC"/>
    <w:rsid w:val="005C489F"/>
    <w:rsid w:val="005C497A"/>
    <w:rsid w:val="005C58F1"/>
    <w:rsid w:val="005C68E6"/>
    <w:rsid w:val="005C6FDB"/>
    <w:rsid w:val="005C72F1"/>
    <w:rsid w:val="005C7A83"/>
    <w:rsid w:val="005C7DC0"/>
    <w:rsid w:val="005D06F2"/>
    <w:rsid w:val="005D07E4"/>
    <w:rsid w:val="005D2644"/>
    <w:rsid w:val="005D2A9E"/>
    <w:rsid w:val="005D3687"/>
    <w:rsid w:val="005D37C5"/>
    <w:rsid w:val="005D560F"/>
    <w:rsid w:val="005D5AF5"/>
    <w:rsid w:val="005D5E1C"/>
    <w:rsid w:val="005D609B"/>
    <w:rsid w:val="005D7714"/>
    <w:rsid w:val="005E0891"/>
    <w:rsid w:val="005E0E2D"/>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53D"/>
    <w:rsid w:val="00625938"/>
    <w:rsid w:val="00626752"/>
    <w:rsid w:val="006272FB"/>
    <w:rsid w:val="0062792A"/>
    <w:rsid w:val="00627B7D"/>
    <w:rsid w:val="006304A7"/>
    <w:rsid w:val="00630523"/>
    <w:rsid w:val="00631391"/>
    <w:rsid w:val="0063280A"/>
    <w:rsid w:val="00632B07"/>
    <w:rsid w:val="00632C23"/>
    <w:rsid w:val="00632F41"/>
    <w:rsid w:val="00633850"/>
    <w:rsid w:val="00633BBD"/>
    <w:rsid w:val="006348C9"/>
    <w:rsid w:val="0063516A"/>
    <w:rsid w:val="006371E2"/>
    <w:rsid w:val="00637544"/>
    <w:rsid w:val="006376AA"/>
    <w:rsid w:val="00640849"/>
    <w:rsid w:val="00645623"/>
    <w:rsid w:val="0064713F"/>
    <w:rsid w:val="0065074A"/>
    <w:rsid w:val="00650D35"/>
    <w:rsid w:val="00651CC4"/>
    <w:rsid w:val="00652603"/>
    <w:rsid w:val="006527F9"/>
    <w:rsid w:val="006534F2"/>
    <w:rsid w:val="006536DD"/>
    <w:rsid w:val="006537DA"/>
    <w:rsid w:val="006540CC"/>
    <w:rsid w:val="00655262"/>
    <w:rsid w:val="0065547D"/>
    <w:rsid w:val="00656B5A"/>
    <w:rsid w:val="00656E25"/>
    <w:rsid w:val="00657CE0"/>
    <w:rsid w:val="006600DF"/>
    <w:rsid w:val="006607AF"/>
    <w:rsid w:val="006619F7"/>
    <w:rsid w:val="0066308D"/>
    <w:rsid w:val="00663728"/>
    <w:rsid w:val="006652DD"/>
    <w:rsid w:val="0066557A"/>
    <w:rsid w:val="00666701"/>
    <w:rsid w:val="00666793"/>
    <w:rsid w:val="0066752C"/>
    <w:rsid w:val="00667625"/>
    <w:rsid w:val="00670205"/>
    <w:rsid w:val="00670A6B"/>
    <w:rsid w:val="0067145B"/>
    <w:rsid w:val="0067189A"/>
    <w:rsid w:val="00673AC7"/>
    <w:rsid w:val="00673E6B"/>
    <w:rsid w:val="00674AFB"/>
    <w:rsid w:val="0067570D"/>
    <w:rsid w:val="00676D80"/>
    <w:rsid w:val="0067721F"/>
    <w:rsid w:val="006810E0"/>
    <w:rsid w:val="00681E01"/>
    <w:rsid w:val="00682A4B"/>
    <w:rsid w:val="00683394"/>
    <w:rsid w:val="00685B7C"/>
    <w:rsid w:val="0068638D"/>
    <w:rsid w:val="0068677C"/>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6D6D"/>
    <w:rsid w:val="00697668"/>
    <w:rsid w:val="006976F9"/>
    <w:rsid w:val="006A1242"/>
    <w:rsid w:val="006A19DA"/>
    <w:rsid w:val="006A28A2"/>
    <w:rsid w:val="006A3305"/>
    <w:rsid w:val="006A3621"/>
    <w:rsid w:val="006A3F7F"/>
    <w:rsid w:val="006A4A5A"/>
    <w:rsid w:val="006A5561"/>
    <w:rsid w:val="006A59F7"/>
    <w:rsid w:val="006B0C89"/>
    <w:rsid w:val="006B27F8"/>
    <w:rsid w:val="006B3F08"/>
    <w:rsid w:val="006B42C1"/>
    <w:rsid w:val="006B43F2"/>
    <w:rsid w:val="006B4440"/>
    <w:rsid w:val="006B46CD"/>
    <w:rsid w:val="006B7D80"/>
    <w:rsid w:val="006C0240"/>
    <w:rsid w:val="006C042A"/>
    <w:rsid w:val="006C32B1"/>
    <w:rsid w:val="006C32D7"/>
    <w:rsid w:val="006C33CB"/>
    <w:rsid w:val="006C4030"/>
    <w:rsid w:val="006C4B6B"/>
    <w:rsid w:val="006C55D8"/>
    <w:rsid w:val="006C5803"/>
    <w:rsid w:val="006C5CAC"/>
    <w:rsid w:val="006C63E4"/>
    <w:rsid w:val="006C6DDE"/>
    <w:rsid w:val="006C7970"/>
    <w:rsid w:val="006D3DE6"/>
    <w:rsid w:val="006D630C"/>
    <w:rsid w:val="006D75E6"/>
    <w:rsid w:val="006D77AB"/>
    <w:rsid w:val="006D7DE8"/>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184"/>
    <w:rsid w:val="00711D36"/>
    <w:rsid w:val="00712338"/>
    <w:rsid w:val="007140FB"/>
    <w:rsid w:val="00716A25"/>
    <w:rsid w:val="00722DA7"/>
    <w:rsid w:val="00723157"/>
    <w:rsid w:val="00723DBB"/>
    <w:rsid w:val="00723F16"/>
    <w:rsid w:val="00724029"/>
    <w:rsid w:val="007260BB"/>
    <w:rsid w:val="00726536"/>
    <w:rsid w:val="007276F9"/>
    <w:rsid w:val="00727C4C"/>
    <w:rsid w:val="007304DE"/>
    <w:rsid w:val="00730560"/>
    <w:rsid w:val="00730FB0"/>
    <w:rsid w:val="00731E14"/>
    <w:rsid w:val="007328FA"/>
    <w:rsid w:val="00734385"/>
    <w:rsid w:val="00737EE5"/>
    <w:rsid w:val="00741AF7"/>
    <w:rsid w:val="00742E71"/>
    <w:rsid w:val="00743EAC"/>
    <w:rsid w:val="00744148"/>
    <w:rsid w:val="007451B6"/>
    <w:rsid w:val="007457F5"/>
    <w:rsid w:val="007475ED"/>
    <w:rsid w:val="00747CE8"/>
    <w:rsid w:val="00750F12"/>
    <w:rsid w:val="007510F6"/>
    <w:rsid w:val="00752D91"/>
    <w:rsid w:val="00753975"/>
    <w:rsid w:val="00753AE1"/>
    <w:rsid w:val="007545C9"/>
    <w:rsid w:val="00754761"/>
    <w:rsid w:val="0075703F"/>
    <w:rsid w:val="0075762D"/>
    <w:rsid w:val="007612A6"/>
    <w:rsid w:val="00761CC5"/>
    <w:rsid w:val="00762162"/>
    <w:rsid w:val="00762CB8"/>
    <w:rsid w:val="00764063"/>
    <w:rsid w:val="00764F20"/>
    <w:rsid w:val="00764F22"/>
    <w:rsid w:val="007656E2"/>
    <w:rsid w:val="007659E5"/>
    <w:rsid w:val="007706BE"/>
    <w:rsid w:val="00771351"/>
    <w:rsid w:val="007742B7"/>
    <w:rsid w:val="007746B4"/>
    <w:rsid w:val="00774DBC"/>
    <w:rsid w:val="007753E8"/>
    <w:rsid w:val="00777744"/>
    <w:rsid w:val="00780E0A"/>
    <w:rsid w:val="00782340"/>
    <w:rsid w:val="0078319C"/>
    <w:rsid w:val="00783534"/>
    <w:rsid w:val="007848A6"/>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6B2"/>
    <w:rsid w:val="007A5A0C"/>
    <w:rsid w:val="007A619C"/>
    <w:rsid w:val="007A6B8F"/>
    <w:rsid w:val="007B2E2F"/>
    <w:rsid w:val="007B372D"/>
    <w:rsid w:val="007B4086"/>
    <w:rsid w:val="007B4602"/>
    <w:rsid w:val="007B495D"/>
    <w:rsid w:val="007B5159"/>
    <w:rsid w:val="007B5AD2"/>
    <w:rsid w:val="007B5E7C"/>
    <w:rsid w:val="007B6A4B"/>
    <w:rsid w:val="007B6AA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3598"/>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1B03"/>
    <w:rsid w:val="007F3DB0"/>
    <w:rsid w:val="007F4D3D"/>
    <w:rsid w:val="007F66B9"/>
    <w:rsid w:val="00801C80"/>
    <w:rsid w:val="00801CE4"/>
    <w:rsid w:val="00803284"/>
    <w:rsid w:val="008045FB"/>
    <w:rsid w:val="008048D1"/>
    <w:rsid w:val="00804A9E"/>
    <w:rsid w:val="00804B90"/>
    <w:rsid w:val="00805091"/>
    <w:rsid w:val="00805F17"/>
    <w:rsid w:val="00806642"/>
    <w:rsid w:val="00806A8C"/>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09A9"/>
    <w:rsid w:val="00852219"/>
    <w:rsid w:val="008527CA"/>
    <w:rsid w:val="008530CC"/>
    <w:rsid w:val="00857C86"/>
    <w:rsid w:val="008616C1"/>
    <w:rsid w:val="0086173D"/>
    <w:rsid w:val="00862D0A"/>
    <w:rsid w:val="008634CD"/>
    <w:rsid w:val="00865E3B"/>
    <w:rsid w:val="00865F25"/>
    <w:rsid w:val="00867C48"/>
    <w:rsid w:val="008700D0"/>
    <w:rsid w:val="00870916"/>
    <w:rsid w:val="0087290E"/>
    <w:rsid w:val="0087310E"/>
    <w:rsid w:val="00876028"/>
    <w:rsid w:val="00876BC6"/>
    <w:rsid w:val="0087768A"/>
    <w:rsid w:val="00877A05"/>
    <w:rsid w:val="00877F1D"/>
    <w:rsid w:val="00877F8F"/>
    <w:rsid w:val="00880069"/>
    <w:rsid w:val="00880C90"/>
    <w:rsid w:val="00881138"/>
    <w:rsid w:val="00883EF2"/>
    <w:rsid w:val="00884205"/>
    <w:rsid w:val="0088627F"/>
    <w:rsid w:val="00886648"/>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2790"/>
    <w:rsid w:val="008B4363"/>
    <w:rsid w:val="008B4FBD"/>
    <w:rsid w:val="008B5203"/>
    <w:rsid w:val="008B6029"/>
    <w:rsid w:val="008B65BB"/>
    <w:rsid w:val="008B67F3"/>
    <w:rsid w:val="008B69B1"/>
    <w:rsid w:val="008B7004"/>
    <w:rsid w:val="008B7D9C"/>
    <w:rsid w:val="008C1260"/>
    <w:rsid w:val="008C127F"/>
    <w:rsid w:val="008C148B"/>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15B7"/>
    <w:rsid w:val="008E2410"/>
    <w:rsid w:val="008E36AA"/>
    <w:rsid w:val="008E6382"/>
    <w:rsid w:val="008E67F0"/>
    <w:rsid w:val="008E6AE6"/>
    <w:rsid w:val="008E7F23"/>
    <w:rsid w:val="008F01BC"/>
    <w:rsid w:val="008F02C1"/>
    <w:rsid w:val="008F0335"/>
    <w:rsid w:val="008F06CD"/>
    <w:rsid w:val="008F0BEF"/>
    <w:rsid w:val="008F14AF"/>
    <w:rsid w:val="008F14B9"/>
    <w:rsid w:val="008F4401"/>
    <w:rsid w:val="008F5F40"/>
    <w:rsid w:val="008F657F"/>
    <w:rsid w:val="008F6C61"/>
    <w:rsid w:val="008F7429"/>
    <w:rsid w:val="00901B3E"/>
    <w:rsid w:val="00901F83"/>
    <w:rsid w:val="00902F35"/>
    <w:rsid w:val="009036B4"/>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42B"/>
    <w:rsid w:val="009235A1"/>
    <w:rsid w:val="00923BE8"/>
    <w:rsid w:val="009244D3"/>
    <w:rsid w:val="00925405"/>
    <w:rsid w:val="00925A9E"/>
    <w:rsid w:val="00926866"/>
    <w:rsid w:val="009268E8"/>
    <w:rsid w:val="009309A0"/>
    <w:rsid w:val="00931A94"/>
    <w:rsid w:val="00931EED"/>
    <w:rsid w:val="00933514"/>
    <w:rsid w:val="00934474"/>
    <w:rsid w:val="0093545B"/>
    <w:rsid w:val="009357A8"/>
    <w:rsid w:val="0093600E"/>
    <w:rsid w:val="009369F8"/>
    <w:rsid w:val="00937989"/>
    <w:rsid w:val="00937D51"/>
    <w:rsid w:val="00940033"/>
    <w:rsid w:val="009413F6"/>
    <w:rsid w:val="00941783"/>
    <w:rsid w:val="00941F93"/>
    <w:rsid w:val="0094230B"/>
    <w:rsid w:val="00943676"/>
    <w:rsid w:val="009444FB"/>
    <w:rsid w:val="00944569"/>
    <w:rsid w:val="00944C1D"/>
    <w:rsid w:val="00946897"/>
    <w:rsid w:val="0095016D"/>
    <w:rsid w:val="0095096E"/>
    <w:rsid w:val="009510B5"/>
    <w:rsid w:val="009512ED"/>
    <w:rsid w:val="00951880"/>
    <w:rsid w:val="0095231D"/>
    <w:rsid w:val="009539CE"/>
    <w:rsid w:val="00955750"/>
    <w:rsid w:val="00955B2D"/>
    <w:rsid w:val="00956311"/>
    <w:rsid w:val="009609DC"/>
    <w:rsid w:val="009613E2"/>
    <w:rsid w:val="00964788"/>
    <w:rsid w:val="009648AE"/>
    <w:rsid w:val="00964A1F"/>
    <w:rsid w:val="00964E5B"/>
    <w:rsid w:val="009652C4"/>
    <w:rsid w:val="009653CD"/>
    <w:rsid w:val="00967011"/>
    <w:rsid w:val="00967132"/>
    <w:rsid w:val="00970418"/>
    <w:rsid w:val="0097073C"/>
    <w:rsid w:val="00970F3A"/>
    <w:rsid w:val="00972A8A"/>
    <w:rsid w:val="00972E2D"/>
    <w:rsid w:val="00974550"/>
    <w:rsid w:val="00975E3D"/>
    <w:rsid w:val="0097694C"/>
    <w:rsid w:val="00976C90"/>
    <w:rsid w:val="00976CAE"/>
    <w:rsid w:val="00977E29"/>
    <w:rsid w:val="009820ED"/>
    <w:rsid w:val="00982FEA"/>
    <w:rsid w:val="009839E5"/>
    <w:rsid w:val="00983C93"/>
    <w:rsid w:val="009845CA"/>
    <w:rsid w:val="009848E6"/>
    <w:rsid w:val="00985E2D"/>
    <w:rsid w:val="009860DB"/>
    <w:rsid w:val="009868E3"/>
    <w:rsid w:val="00987631"/>
    <w:rsid w:val="00987AC6"/>
    <w:rsid w:val="009901CA"/>
    <w:rsid w:val="00991AA8"/>
    <w:rsid w:val="009927F3"/>
    <w:rsid w:val="009934ED"/>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4D55"/>
    <w:rsid w:val="009D56D8"/>
    <w:rsid w:val="009D6F12"/>
    <w:rsid w:val="009E00A8"/>
    <w:rsid w:val="009E0A55"/>
    <w:rsid w:val="009E1F91"/>
    <w:rsid w:val="009E219F"/>
    <w:rsid w:val="009E24E9"/>
    <w:rsid w:val="009E3AE6"/>
    <w:rsid w:val="009E50F7"/>
    <w:rsid w:val="009E5331"/>
    <w:rsid w:val="009E5CD6"/>
    <w:rsid w:val="009E6603"/>
    <w:rsid w:val="009F0540"/>
    <w:rsid w:val="009F064A"/>
    <w:rsid w:val="009F24E3"/>
    <w:rsid w:val="009F3904"/>
    <w:rsid w:val="009F3FBA"/>
    <w:rsid w:val="009F4ED6"/>
    <w:rsid w:val="009F5A16"/>
    <w:rsid w:val="009F66C9"/>
    <w:rsid w:val="009F6CAA"/>
    <w:rsid w:val="009F7891"/>
    <w:rsid w:val="00A013C6"/>
    <w:rsid w:val="00A01CCC"/>
    <w:rsid w:val="00A0223F"/>
    <w:rsid w:val="00A02F21"/>
    <w:rsid w:val="00A06336"/>
    <w:rsid w:val="00A06EF8"/>
    <w:rsid w:val="00A07503"/>
    <w:rsid w:val="00A104C0"/>
    <w:rsid w:val="00A1074D"/>
    <w:rsid w:val="00A111A0"/>
    <w:rsid w:val="00A12FBB"/>
    <w:rsid w:val="00A138C2"/>
    <w:rsid w:val="00A13B95"/>
    <w:rsid w:val="00A13BD2"/>
    <w:rsid w:val="00A14EEF"/>
    <w:rsid w:val="00A15944"/>
    <w:rsid w:val="00A15C48"/>
    <w:rsid w:val="00A16E26"/>
    <w:rsid w:val="00A17C2C"/>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06E"/>
    <w:rsid w:val="00A3222A"/>
    <w:rsid w:val="00A33FF3"/>
    <w:rsid w:val="00A34673"/>
    <w:rsid w:val="00A348BC"/>
    <w:rsid w:val="00A35D96"/>
    <w:rsid w:val="00A371F7"/>
    <w:rsid w:val="00A3775C"/>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85C"/>
    <w:rsid w:val="00A65996"/>
    <w:rsid w:val="00A66077"/>
    <w:rsid w:val="00A667A7"/>
    <w:rsid w:val="00A672D5"/>
    <w:rsid w:val="00A7083F"/>
    <w:rsid w:val="00A70FDA"/>
    <w:rsid w:val="00A712F7"/>
    <w:rsid w:val="00A715A8"/>
    <w:rsid w:val="00A71967"/>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824"/>
    <w:rsid w:val="00A85C67"/>
    <w:rsid w:val="00A8659D"/>
    <w:rsid w:val="00A908CB"/>
    <w:rsid w:val="00A923B8"/>
    <w:rsid w:val="00A92AC0"/>
    <w:rsid w:val="00A93740"/>
    <w:rsid w:val="00A93AC0"/>
    <w:rsid w:val="00A95464"/>
    <w:rsid w:val="00AA063E"/>
    <w:rsid w:val="00AA06CD"/>
    <w:rsid w:val="00AA09DA"/>
    <w:rsid w:val="00AA188C"/>
    <w:rsid w:val="00AA35C5"/>
    <w:rsid w:val="00AA381F"/>
    <w:rsid w:val="00AA5E8F"/>
    <w:rsid w:val="00AA68A1"/>
    <w:rsid w:val="00AB1632"/>
    <w:rsid w:val="00AB5736"/>
    <w:rsid w:val="00AB5D04"/>
    <w:rsid w:val="00AB5E51"/>
    <w:rsid w:val="00AB62CD"/>
    <w:rsid w:val="00AB68B1"/>
    <w:rsid w:val="00AB6A7B"/>
    <w:rsid w:val="00AB6DE4"/>
    <w:rsid w:val="00AB6F87"/>
    <w:rsid w:val="00AB7C26"/>
    <w:rsid w:val="00AC0757"/>
    <w:rsid w:val="00AC0B63"/>
    <w:rsid w:val="00AC13BD"/>
    <w:rsid w:val="00AC230B"/>
    <w:rsid w:val="00AC2669"/>
    <w:rsid w:val="00AC310B"/>
    <w:rsid w:val="00AC3510"/>
    <w:rsid w:val="00AC37C8"/>
    <w:rsid w:val="00AD0BC7"/>
    <w:rsid w:val="00AD2645"/>
    <w:rsid w:val="00AD47D7"/>
    <w:rsid w:val="00AD5A66"/>
    <w:rsid w:val="00AD6553"/>
    <w:rsid w:val="00AE15F9"/>
    <w:rsid w:val="00AE19DD"/>
    <w:rsid w:val="00AE1D6E"/>
    <w:rsid w:val="00AE25E7"/>
    <w:rsid w:val="00AE2ABB"/>
    <w:rsid w:val="00AE2DAA"/>
    <w:rsid w:val="00AE2DB8"/>
    <w:rsid w:val="00AE36CA"/>
    <w:rsid w:val="00AE4684"/>
    <w:rsid w:val="00AE500B"/>
    <w:rsid w:val="00AE56CC"/>
    <w:rsid w:val="00AE6E5A"/>
    <w:rsid w:val="00AE7004"/>
    <w:rsid w:val="00AE76C3"/>
    <w:rsid w:val="00AE7B17"/>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C30"/>
    <w:rsid w:val="00B06E16"/>
    <w:rsid w:val="00B06EE1"/>
    <w:rsid w:val="00B074C6"/>
    <w:rsid w:val="00B0761B"/>
    <w:rsid w:val="00B11056"/>
    <w:rsid w:val="00B12412"/>
    <w:rsid w:val="00B126F2"/>
    <w:rsid w:val="00B128B6"/>
    <w:rsid w:val="00B1308A"/>
    <w:rsid w:val="00B137F8"/>
    <w:rsid w:val="00B154E2"/>
    <w:rsid w:val="00B16FD2"/>
    <w:rsid w:val="00B1702B"/>
    <w:rsid w:val="00B174F8"/>
    <w:rsid w:val="00B20A96"/>
    <w:rsid w:val="00B225C0"/>
    <w:rsid w:val="00B226C8"/>
    <w:rsid w:val="00B22FAE"/>
    <w:rsid w:val="00B234A6"/>
    <w:rsid w:val="00B23DB2"/>
    <w:rsid w:val="00B241AF"/>
    <w:rsid w:val="00B27F57"/>
    <w:rsid w:val="00B30852"/>
    <w:rsid w:val="00B31C62"/>
    <w:rsid w:val="00B32391"/>
    <w:rsid w:val="00B33C61"/>
    <w:rsid w:val="00B346DC"/>
    <w:rsid w:val="00B34B99"/>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49C3"/>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2FA3"/>
    <w:rsid w:val="00B83212"/>
    <w:rsid w:val="00B8478F"/>
    <w:rsid w:val="00B85E16"/>
    <w:rsid w:val="00B86C4B"/>
    <w:rsid w:val="00B871B6"/>
    <w:rsid w:val="00B875B6"/>
    <w:rsid w:val="00B92C3B"/>
    <w:rsid w:val="00B93631"/>
    <w:rsid w:val="00B93845"/>
    <w:rsid w:val="00B9399E"/>
    <w:rsid w:val="00B94436"/>
    <w:rsid w:val="00B94AAB"/>
    <w:rsid w:val="00B94FCA"/>
    <w:rsid w:val="00B9524A"/>
    <w:rsid w:val="00B96ADB"/>
    <w:rsid w:val="00B973AE"/>
    <w:rsid w:val="00B975D9"/>
    <w:rsid w:val="00B97BFD"/>
    <w:rsid w:val="00BA0450"/>
    <w:rsid w:val="00BA045A"/>
    <w:rsid w:val="00BA35F6"/>
    <w:rsid w:val="00BA3B10"/>
    <w:rsid w:val="00BA4859"/>
    <w:rsid w:val="00BA4F3A"/>
    <w:rsid w:val="00BA5A5C"/>
    <w:rsid w:val="00BA5E4E"/>
    <w:rsid w:val="00BA6FF1"/>
    <w:rsid w:val="00BB0B40"/>
    <w:rsid w:val="00BB27C2"/>
    <w:rsid w:val="00BB287E"/>
    <w:rsid w:val="00BB3EA1"/>
    <w:rsid w:val="00BB42EE"/>
    <w:rsid w:val="00BB5F7C"/>
    <w:rsid w:val="00BB6FB0"/>
    <w:rsid w:val="00BC1318"/>
    <w:rsid w:val="00BC27C8"/>
    <w:rsid w:val="00BC29DD"/>
    <w:rsid w:val="00BC2DF1"/>
    <w:rsid w:val="00BC3FCD"/>
    <w:rsid w:val="00BC49EE"/>
    <w:rsid w:val="00BC4B72"/>
    <w:rsid w:val="00BC505C"/>
    <w:rsid w:val="00BC73E1"/>
    <w:rsid w:val="00BC792F"/>
    <w:rsid w:val="00BD0EF5"/>
    <w:rsid w:val="00BD26CD"/>
    <w:rsid w:val="00BD2CCB"/>
    <w:rsid w:val="00BD59CB"/>
    <w:rsid w:val="00BD5D16"/>
    <w:rsid w:val="00BD6E85"/>
    <w:rsid w:val="00BD783C"/>
    <w:rsid w:val="00BE01FB"/>
    <w:rsid w:val="00BE0422"/>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8DB"/>
    <w:rsid w:val="00C00D5A"/>
    <w:rsid w:val="00C02144"/>
    <w:rsid w:val="00C02C75"/>
    <w:rsid w:val="00C033FC"/>
    <w:rsid w:val="00C03B48"/>
    <w:rsid w:val="00C03DAE"/>
    <w:rsid w:val="00C04797"/>
    <w:rsid w:val="00C047A3"/>
    <w:rsid w:val="00C048D7"/>
    <w:rsid w:val="00C049A1"/>
    <w:rsid w:val="00C05618"/>
    <w:rsid w:val="00C056A6"/>
    <w:rsid w:val="00C069E8"/>
    <w:rsid w:val="00C06C76"/>
    <w:rsid w:val="00C07E46"/>
    <w:rsid w:val="00C10063"/>
    <w:rsid w:val="00C10361"/>
    <w:rsid w:val="00C10376"/>
    <w:rsid w:val="00C10723"/>
    <w:rsid w:val="00C10E85"/>
    <w:rsid w:val="00C11808"/>
    <w:rsid w:val="00C128AE"/>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242"/>
    <w:rsid w:val="00C32775"/>
    <w:rsid w:val="00C339E1"/>
    <w:rsid w:val="00C33BAA"/>
    <w:rsid w:val="00C35B29"/>
    <w:rsid w:val="00C36255"/>
    <w:rsid w:val="00C36FD6"/>
    <w:rsid w:val="00C3760A"/>
    <w:rsid w:val="00C412D6"/>
    <w:rsid w:val="00C41484"/>
    <w:rsid w:val="00C428BE"/>
    <w:rsid w:val="00C431AC"/>
    <w:rsid w:val="00C46734"/>
    <w:rsid w:val="00C467E6"/>
    <w:rsid w:val="00C46EC5"/>
    <w:rsid w:val="00C50087"/>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1F3D"/>
    <w:rsid w:val="00C62B00"/>
    <w:rsid w:val="00C63783"/>
    <w:rsid w:val="00C65B49"/>
    <w:rsid w:val="00C661EE"/>
    <w:rsid w:val="00C66955"/>
    <w:rsid w:val="00C715D7"/>
    <w:rsid w:val="00C72074"/>
    <w:rsid w:val="00C73794"/>
    <w:rsid w:val="00C74A32"/>
    <w:rsid w:val="00C754D0"/>
    <w:rsid w:val="00C75D4B"/>
    <w:rsid w:val="00C75EB0"/>
    <w:rsid w:val="00C76DD0"/>
    <w:rsid w:val="00C80221"/>
    <w:rsid w:val="00C80612"/>
    <w:rsid w:val="00C80756"/>
    <w:rsid w:val="00C86884"/>
    <w:rsid w:val="00C87108"/>
    <w:rsid w:val="00C87D63"/>
    <w:rsid w:val="00C91669"/>
    <w:rsid w:val="00C91E7A"/>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01D2"/>
    <w:rsid w:val="00CB2C41"/>
    <w:rsid w:val="00CB30B5"/>
    <w:rsid w:val="00CB310C"/>
    <w:rsid w:val="00CB40EB"/>
    <w:rsid w:val="00CB5799"/>
    <w:rsid w:val="00CB5B28"/>
    <w:rsid w:val="00CB6674"/>
    <w:rsid w:val="00CB7FC3"/>
    <w:rsid w:val="00CC1799"/>
    <w:rsid w:val="00CC431F"/>
    <w:rsid w:val="00CC5DD7"/>
    <w:rsid w:val="00CC6700"/>
    <w:rsid w:val="00CC68CB"/>
    <w:rsid w:val="00CC6A03"/>
    <w:rsid w:val="00CC6B83"/>
    <w:rsid w:val="00CC6BB1"/>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5DF"/>
    <w:rsid w:val="00CE69C1"/>
    <w:rsid w:val="00CE736D"/>
    <w:rsid w:val="00CF2163"/>
    <w:rsid w:val="00CF24CA"/>
    <w:rsid w:val="00CF32DA"/>
    <w:rsid w:val="00CF3DA1"/>
    <w:rsid w:val="00CF5FF9"/>
    <w:rsid w:val="00CF6DCD"/>
    <w:rsid w:val="00CF74E7"/>
    <w:rsid w:val="00D00395"/>
    <w:rsid w:val="00D03C01"/>
    <w:rsid w:val="00D041BB"/>
    <w:rsid w:val="00D0426C"/>
    <w:rsid w:val="00D0430A"/>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2A66"/>
    <w:rsid w:val="00D245A7"/>
    <w:rsid w:val="00D3114C"/>
    <w:rsid w:val="00D3122E"/>
    <w:rsid w:val="00D319DD"/>
    <w:rsid w:val="00D33389"/>
    <w:rsid w:val="00D35265"/>
    <w:rsid w:val="00D374E7"/>
    <w:rsid w:val="00D41914"/>
    <w:rsid w:val="00D42C86"/>
    <w:rsid w:val="00D42F0B"/>
    <w:rsid w:val="00D42FAF"/>
    <w:rsid w:val="00D4550A"/>
    <w:rsid w:val="00D46A1C"/>
    <w:rsid w:val="00D47A08"/>
    <w:rsid w:val="00D47D32"/>
    <w:rsid w:val="00D52AB1"/>
    <w:rsid w:val="00D54C02"/>
    <w:rsid w:val="00D5515E"/>
    <w:rsid w:val="00D568D6"/>
    <w:rsid w:val="00D60F88"/>
    <w:rsid w:val="00D61407"/>
    <w:rsid w:val="00D63620"/>
    <w:rsid w:val="00D648A8"/>
    <w:rsid w:val="00D649DA"/>
    <w:rsid w:val="00D64B22"/>
    <w:rsid w:val="00D654CA"/>
    <w:rsid w:val="00D65598"/>
    <w:rsid w:val="00D6594B"/>
    <w:rsid w:val="00D65F7C"/>
    <w:rsid w:val="00D671CB"/>
    <w:rsid w:val="00D67713"/>
    <w:rsid w:val="00D7038C"/>
    <w:rsid w:val="00D70CC8"/>
    <w:rsid w:val="00D71A4B"/>
    <w:rsid w:val="00D725B4"/>
    <w:rsid w:val="00D72799"/>
    <w:rsid w:val="00D72840"/>
    <w:rsid w:val="00D729C2"/>
    <w:rsid w:val="00D75651"/>
    <w:rsid w:val="00D76C57"/>
    <w:rsid w:val="00D76ECA"/>
    <w:rsid w:val="00D771B7"/>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262F"/>
    <w:rsid w:val="00D93336"/>
    <w:rsid w:val="00D936DC"/>
    <w:rsid w:val="00D9632A"/>
    <w:rsid w:val="00D971D1"/>
    <w:rsid w:val="00D9799B"/>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5E3"/>
    <w:rsid w:val="00DB5B6D"/>
    <w:rsid w:val="00DB7B88"/>
    <w:rsid w:val="00DC051A"/>
    <w:rsid w:val="00DC0FD4"/>
    <w:rsid w:val="00DC15C7"/>
    <w:rsid w:val="00DC251C"/>
    <w:rsid w:val="00DC2816"/>
    <w:rsid w:val="00DC3FA0"/>
    <w:rsid w:val="00DC45DF"/>
    <w:rsid w:val="00DC5CD7"/>
    <w:rsid w:val="00DC6072"/>
    <w:rsid w:val="00DC7794"/>
    <w:rsid w:val="00DC77A2"/>
    <w:rsid w:val="00DC7E8A"/>
    <w:rsid w:val="00DD0ABE"/>
    <w:rsid w:val="00DD144B"/>
    <w:rsid w:val="00DD2B14"/>
    <w:rsid w:val="00DD31A2"/>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2290"/>
    <w:rsid w:val="00E02675"/>
    <w:rsid w:val="00E03CC7"/>
    <w:rsid w:val="00E047A4"/>
    <w:rsid w:val="00E04E4D"/>
    <w:rsid w:val="00E0598A"/>
    <w:rsid w:val="00E05E09"/>
    <w:rsid w:val="00E065F4"/>
    <w:rsid w:val="00E07D2A"/>
    <w:rsid w:val="00E100B5"/>
    <w:rsid w:val="00E2007B"/>
    <w:rsid w:val="00E204A0"/>
    <w:rsid w:val="00E20550"/>
    <w:rsid w:val="00E22087"/>
    <w:rsid w:val="00E22097"/>
    <w:rsid w:val="00E24724"/>
    <w:rsid w:val="00E249A6"/>
    <w:rsid w:val="00E25B9B"/>
    <w:rsid w:val="00E25CDE"/>
    <w:rsid w:val="00E2673C"/>
    <w:rsid w:val="00E272C0"/>
    <w:rsid w:val="00E27692"/>
    <w:rsid w:val="00E27911"/>
    <w:rsid w:val="00E3070A"/>
    <w:rsid w:val="00E31920"/>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424"/>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505"/>
    <w:rsid w:val="00E66F59"/>
    <w:rsid w:val="00E67204"/>
    <w:rsid w:val="00E7019F"/>
    <w:rsid w:val="00E70CF4"/>
    <w:rsid w:val="00E72C6A"/>
    <w:rsid w:val="00E731A1"/>
    <w:rsid w:val="00E75280"/>
    <w:rsid w:val="00E75DF0"/>
    <w:rsid w:val="00E7632B"/>
    <w:rsid w:val="00E770AB"/>
    <w:rsid w:val="00E801DE"/>
    <w:rsid w:val="00E81367"/>
    <w:rsid w:val="00E8230E"/>
    <w:rsid w:val="00E82892"/>
    <w:rsid w:val="00E82DF1"/>
    <w:rsid w:val="00E831C3"/>
    <w:rsid w:val="00E85104"/>
    <w:rsid w:val="00E85487"/>
    <w:rsid w:val="00E85FEA"/>
    <w:rsid w:val="00E86CC1"/>
    <w:rsid w:val="00E90C02"/>
    <w:rsid w:val="00E90C95"/>
    <w:rsid w:val="00E9142F"/>
    <w:rsid w:val="00E93213"/>
    <w:rsid w:val="00E95C22"/>
    <w:rsid w:val="00E95DF3"/>
    <w:rsid w:val="00E96F37"/>
    <w:rsid w:val="00E97161"/>
    <w:rsid w:val="00E974F2"/>
    <w:rsid w:val="00E97A2C"/>
    <w:rsid w:val="00E97B22"/>
    <w:rsid w:val="00EA0469"/>
    <w:rsid w:val="00EA0560"/>
    <w:rsid w:val="00EA057F"/>
    <w:rsid w:val="00EA2F59"/>
    <w:rsid w:val="00EA3A0C"/>
    <w:rsid w:val="00EA3E21"/>
    <w:rsid w:val="00EA4D6B"/>
    <w:rsid w:val="00EA5926"/>
    <w:rsid w:val="00EA6484"/>
    <w:rsid w:val="00EB05F2"/>
    <w:rsid w:val="00EB0940"/>
    <w:rsid w:val="00EB0ADA"/>
    <w:rsid w:val="00EB0D46"/>
    <w:rsid w:val="00EB2044"/>
    <w:rsid w:val="00EB249F"/>
    <w:rsid w:val="00EB3B09"/>
    <w:rsid w:val="00EB430C"/>
    <w:rsid w:val="00EB51A7"/>
    <w:rsid w:val="00EB5DB1"/>
    <w:rsid w:val="00EB721C"/>
    <w:rsid w:val="00EB7AC1"/>
    <w:rsid w:val="00EC0935"/>
    <w:rsid w:val="00EC165E"/>
    <w:rsid w:val="00EC1CD7"/>
    <w:rsid w:val="00EC33C8"/>
    <w:rsid w:val="00EC4992"/>
    <w:rsid w:val="00EC4E3D"/>
    <w:rsid w:val="00EC6C1E"/>
    <w:rsid w:val="00EC6FDB"/>
    <w:rsid w:val="00ED0661"/>
    <w:rsid w:val="00ED0668"/>
    <w:rsid w:val="00ED1312"/>
    <w:rsid w:val="00ED22BE"/>
    <w:rsid w:val="00ED239F"/>
    <w:rsid w:val="00ED39EF"/>
    <w:rsid w:val="00ED3C0A"/>
    <w:rsid w:val="00ED53BB"/>
    <w:rsid w:val="00ED53E3"/>
    <w:rsid w:val="00ED5F43"/>
    <w:rsid w:val="00ED73DC"/>
    <w:rsid w:val="00ED7F10"/>
    <w:rsid w:val="00EE07DB"/>
    <w:rsid w:val="00EE20A5"/>
    <w:rsid w:val="00EE2117"/>
    <w:rsid w:val="00EE2D98"/>
    <w:rsid w:val="00EE30D7"/>
    <w:rsid w:val="00EE3DB1"/>
    <w:rsid w:val="00EE3FAA"/>
    <w:rsid w:val="00EE4B8A"/>
    <w:rsid w:val="00EE5F45"/>
    <w:rsid w:val="00EE76C8"/>
    <w:rsid w:val="00EE7E0A"/>
    <w:rsid w:val="00EF20BE"/>
    <w:rsid w:val="00EF7DD4"/>
    <w:rsid w:val="00F0010F"/>
    <w:rsid w:val="00F00B3C"/>
    <w:rsid w:val="00F0112B"/>
    <w:rsid w:val="00F011BC"/>
    <w:rsid w:val="00F023E1"/>
    <w:rsid w:val="00F02524"/>
    <w:rsid w:val="00F028A6"/>
    <w:rsid w:val="00F04407"/>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1C00"/>
    <w:rsid w:val="00F42885"/>
    <w:rsid w:val="00F43C4D"/>
    <w:rsid w:val="00F4464B"/>
    <w:rsid w:val="00F451AA"/>
    <w:rsid w:val="00F45C0D"/>
    <w:rsid w:val="00F46B8A"/>
    <w:rsid w:val="00F47B9F"/>
    <w:rsid w:val="00F5061C"/>
    <w:rsid w:val="00F50C8A"/>
    <w:rsid w:val="00F528DE"/>
    <w:rsid w:val="00F538A7"/>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87778"/>
    <w:rsid w:val="00F94B64"/>
    <w:rsid w:val="00F95176"/>
    <w:rsid w:val="00F95D6C"/>
    <w:rsid w:val="00F963B0"/>
    <w:rsid w:val="00F9796B"/>
    <w:rsid w:val="00F97A80"/>
    <w:rsid w:val="00FA0252"/>
    <w:rsid w:val="00FA038E"/>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68B"/>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61DF"/>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pgedystrybucja.pl/strefa-klienta/przydatne-dokumenty"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Opis przedmiotu zamówienia dla cz. 3.docx</dmsv2BaseFileName>
    <dmsv2BaseDisplayName xmlns="http://schemas.microsoft.com/sharepoint/v3">Załącznik nr 1 do SWZ - Opis przedmiotu zamówienia dla cz. 3</dmsv2BaseDisplayName>
    <dmsv2SWPP2ObjectNumber xmlns="http://schemas.microsoft.com/sharepoint/v3">POST/DYS/OLD/GZ/02491/2025                        </dmsv2SWPP2ObjectNumber>
    <dmsv2SWPP2SumMD5 xmlns="http://schemas.microsoft.com/sharepoint/v3">c306748b019eaec7941b81f850a75597</dmsv2SWPP2SumMD5>
    <dmsv2BaseMoved xmlns="http://schemas.microsoft.com/sharepoint/v3">false</dmsv2BaseMoved>
    <dmsv2BaseIsSensitive xmlns="http://schemas.microsoft.com/sharepoint/v3">true</dmsv2BaseIsSensitive>
    <dmsv2SWPP2IDSWPP2 xmlns="http://schemas.microsoft.com/sharepoint/v3">686109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22861646</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XD3KHSRJV2AP-1441292327-8233</_dlc_DocId>
    <_dlc_DocIdUrl xmlns="a19cb1c7-c5c7-46d4-85ae-d83685407bba">
      <Url>https://swpp2.dms.gkpge.pl/sites/38/_layouts/15/DocIdRedir.aspx?ID=XD3KHSRJV2AP-1441292327-8233</Url>
      <Description>XD3KHSRJV2AP-1441292327-8233</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0FF78B-AA4F-429E-B502-FD0567898036}"/>
</file>

<file path=customXml/itemProps2.xml><?xml version="1.0" encoding="utf-8"?>
<ds:datastoreItem xmlns:ds="http://schemas.openxmlformats.org/officeDocument/2006/customXml" ds:itemID="{8CE741A8-D92C-4887-AF59-C4A97C9CB2C3}">
  <ds:schemaRefs>
    <ds:schemaRef ds:uri="http://schemas.microsoft.com/sharepoint/events"/>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C43F1941-7259-4F9F-9B45-95E2B0D49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18</Pages>
  <Words>5258</Words>
  <Characters>31554</Characters>
  <Application>Microsoft Office Word</Application>
  <DocSecurity>0</DocSecurity>
  <Lines>262</Lines>
  <Paragraphs>73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36739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Jarosz Klaudia [PGE Dystr. O.Łódź]</cp:lastModifiedBy>
  <cp:revision>116</cp:revision>
  <cp:lastPrinted>2021-02-26T13:14:00Z</cp:lastPrinted>
  <dcterms:created xsi:type="dcterms:W3CDTF">2024-12-03T12:37:00Z</dcterms:created>
  <dcterms:modified xsi:type="dcterms:W3CDTF">2025-07-07T05:55:00Z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_dlc_DocIdItemGuid">
    <vt:lpwstr>8c293dae-d5b1-4435-a365-ffaf002a4f9d</vt:lpwstr>
  </property>
</Properties>
</file>